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A93084" w14:textId="77777777" w:rsidR="00DE0D84" w:rsidRPr="005F0423" w:rsidRDefault="00861CE5" w:rsidP="00DE0D84">
      <w:pPr>
        <w:pStyle w:val="Nzev"/>
        <w:rPr>
          <w:color w:val="auto"/>
        </w:rPr>
      </w:pPr>
      <w:bookmarkStart w:id="0" w:name="_GoBack"/>
      <w:bookmarkEnd w:id="0"/>
      <w:r w:rsidRPr="005F0423">
        <w:rPr>
          <w:noProof/>
          <w:color w:val="auto"/>
          <w:lang w:eastAsia="cs-CZ"/>
        </w:rPr>
        <mc:AlternateContent>
          <mc:Choice Requires="wps">
            <w:drawing>
              <wp:anchor distT="0" distB="0" distL="114300" distR="114300" simplePos="0" relativeHeight="251666432" behindDoc="0" locked="0" layoutInCell="1" allowOverlap="1" wp14:anchorId="1E170DFF" wp14:editId="7580A0DD">
                <wp:simplePos x="0" y="0"/>
                <wp:positionH relativeFrom="page">
                  <wp:posOffset>3094990</wp:posOffset>
                </wp:positionH>
                <wp:positionV relativeFrom="page">
                  <wp:posOffset>1062355</wp:posOffset>
                </wp:positionV>
                <wp:extent cx="3441700" cy="252095"/>
                <wp:effectExtent l="0" t="0" r="0" b="0"/>
                <wp:wrapNone/>
                <wp:docPr id="7"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txbx>
                        <w:txbxContent>
                          <w:p w14:paraId="69A7EBBA" w14:textId="77777777" w:rsidR="00DE0D84" w:rsidRPr="00321BCC" w:rsidRDefault="00DE0D84" w:rsidP="00DE0D84">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1E170DFF"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" filled="f" stroked="f" strokeweight=".5pt">
                <v:textbox inset="0,0,.4mm,0">
                  <w:txbxContent>
                    <w:p w14:paraId="69A7EBBA" w14:textId="77777777" w:rsidR="00DE0D84" w:rsidRPr="00321BCC" w:rsidRDefault="00DE0D84" w:rsidP="00DE0D84">
                      <w:pPr>
                        <w:pStyle w:val="DocumentSubtitleCzechRadio"/>
                      </w:pPr>
                    </w:p>
                  </w:txbxContent>
                </v:textbox>
                <w10:wrap anchorx="page" anchory="page"/>
              </v:shape>
            </w:pict>
          </mc:Fallback>
        </mc:AlternateContent>
      </w:r>
      <w:r w:rsidRPr="005F0423">
        <w:rPr>
          <w:noProof/>
          <w:color w:val="auto"/>
          <w:lang w:eastAsia="cs-CZ"/>
        </w:rPr>
        <mc:AlternateContent>
          <mc:Choice Requires="wps">
            <w:drawing>
              <wp:anchor distT="0" distB="0" distL="114300" distR="114300" simplePos="0" relativeHeight="251664384" behindDoc="0" locked="0" layoutInCell="1" allowOverlap="1" wp14:anchorId="62A82516" wp14:editId="67A39EEC">
                <wp:simplePos x="0" y="0"/>
                <wp:positionH relativeFrom="page">
                  <wp:posOffset>3094990</wp:posOffset>
                </wp:positionH>
                <wp:positionV relativeFrom="page">
                  <wp:posOffset>597535</wp:posOffset>
                </wp:positionV>
                <wp:extent cx="3441700" cy="428625"/>
                <wp:effectExtent l="0" t="0" r="0" b="0"/>
                <wp:wrapNone/>
                <wp:docPr id="6"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txbx>
                        <w:txbxContent>
                          <w:p w14:paraId="47E2183D" w14:textId="77777777" w:rsidR="00DE0D84" w:rsidRPr="00321BCC" w:rsidRDefault="00DE0D84" w:rsidP="00DE0D84">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62A82516" id="Text Box 4" o:spid="_x0000_s1027" type="#_x0000_t202" style="position:absolute;left:0;text-align:left;margin-left:243.7pt;margin-top:47.05pt;width:271pt;height:33.7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" filled="f" stroked="f" strokeweight=".5pt">
                <v:textbox inset="0,0,0,0">
                  <w:txbxContent>
                    <w:p w14:paraId="47E2183D" w14:textId="77777777" w:rsidR="00DE0D84" w:rsidRPr="00321BCC" w:rsidRDefault="00DE0D84" w:rsidP="00DE0D84">
                      <w:pPr>
                        <w:pStyle w:val="DocumentTitleCzechRadio"/>
                      </w:pPr>
                    </w:p>
                  </w:txbxContent>
                </v:textbox>
                <w10:wrap anchorx="page" anchory="page"/>
              </v:shape>
            </w:pict>
          </mc:Fallback>
        </mc:AlternateContent>
      </w:r>
      <w:r w:rsidRPr="005F0423">
        <w:rPr>
          <w:noProof/>
          <w:color w:val="auto"/>
          <w:lang w:eastAsia="cs-CZ"/>
        </w:rPr>
        <mc:AlternateContent>
          <mc:Choice Requires="wps">
            <w:drawing>
              <wp:anchor distT="0" distB="0" distL="114300" distR="114300" simplePos="0" relativeHeight="251670528" behindDoc="0" locked="0" layoutInCell="1" allowOverlap="1" wp14:anchorId="0B14AD16" wp14:editId="3340E74E">
                <wp:simplePos x="0" y="0"/>
                <wp:positionH relativeFrom="page">
                  <wp:posOffset>3094990</wp:posOffset>
                </wp:positionH>
                <wp:positionV relativeFrom="page">
                  <wp:posOffset>1062355</wp:posOffset>
                </wp:positionV>
                <wp:extent cx="3441700" cy="252095"/>
                <wp:effectExtent l="0" t="0" r="0" b="0"/>
                <wp:wrapNone/>
                <wp:docPr id="12"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txbx>
                        <w:txbxContent>
                          <w:p w14:paraId="784EA2F0" w14:textId="77777777" w:rsidR="00DE0D84" w:rsidRPr="00321BCC" w:rsidRDefault="00DE0D84" w:rsidP="00DE0D84">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0B14AD16" id="_x0000_s1028" type="#_x0000_t202" style="position:absolute;left:0;text-align:left;margin-left:243.7pt;margin-top:83.65pt;width:271pt;height:19.85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" filled="f" stroked="f" strokeweight=".5pt">
                <v:textbox inset="0,0,.4mm,0">
                  <w:txbxContent>
                    <w:p w14:paraId="784EA2F0" w14:textId="77777777" w:rsidR="00DE0D84" w:rsidRPr="00321BCC" w:rsidRDefault="00DE0D84" w:rsidP="00DE0D84">
                      <w:pPr>
                        <w:pStyle w:val="DocumentSubtitleCzechRadio"/>
                      </w:pPr>
                    </w:p>
                  </w:txbxContent>
                </v:textbox>
                <w10:wrap anchorx="page" anchory="page"/>
              </v:shape>
            </w:pict>
          </mc:Fallback>
        </mc:AlternateContent>
      </w:r>
      <w:r w:rsidRPr="005F0423">
        <w:rPr>
          <w:noProof/>
          <w:color w:val="auto"/>
          <w:lang w:eastAsia="cs-CZ"/>
        </w:rPr>
        <mc:AlternateContent>
          <mc:Choice Requires="wps">
            <w:drawing>
              <wp:anchor distT="0" distB="0" distL="114300" distR="114300" simplePos="0" relativeHeight="251668480" behindDoc="0" locked="0" layoutInCell="1" allowOverlap="1" wp14:anchorId="5BF66BA8" wp14:editId="178D0172">
                <wp:simplePos x="0" y="0"/>
                <wp:positionH relativeFrom="page">
                  <wp:posOffset>3094990</wp:posOffset>
                </wp:positionH>
                <wp:positionV relativeFrom="page">
                  <wp:posOffset>597535</wp:posOffset>
                </wp:positionV>
                <wp:extent cx="3441700" cy="428625"/>
                <wp:effectExtent l="0" t="0" r="0" b="0"/>
                <wp:wrapNone/>
                <wp:docPr id="4"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txbx>
                        <w:txbxContent>
                          <w:p w14:paraId="21DE1B64" w14:textId="77777777" w:rsidR="00DE0D84" w:rsidRPr="00321BCC" w:rsidRDefault="00DE0D84" w:rsidP="00DE0D84">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5BF66BA8" id="_x0000_s1029" type="#_x0000_t202" style="position:absolute;left:0;text-align:left;margin-left:243.7pt;margin-top:47.05pt;width:271pt;height:33.7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" filled="f" stroked="f" strokeweight=".5pt">
                <v:textbox inset="0,0,0,0">
                  <w:txbxContent>
                    <w:p w14:paraId="21DE1B64" w14:textId="77777777" w:rsidR="00DE0D84" w:rsidRPr="00321BCC" w:rsidRDefault="00DE0D84" w:rsidP="00DE0D84">
                      <w:pPr>
                        <w:pStyle w:val="DocumentTitleCzechRadio"/>
                      </w:pPr>
                    </w:p>
                  </w:txbxContent>
                </v:textbox>
                <w10:wrap anchorx="page" anchory="page"/>
              </v:shape>
            </w:pict>
          </mc:Fallback>
        </mc:AlternateContent>
      </w:r>
      <w:r w:rsidRPr="005F0423">
        <w:rPr>
          <w:color w:val="auto"/>
        </w:rPr>
        <w:t>RÁMCOVÁ DOHODA O POSKYTOVÁNÍ SLUŽEB S JEDNÍM ÚČASTNÍKEM</w:t>
      </w:r>
    </w:p>
    <w:p w14:paraId="38B6EF1A" w14:textId="77777777" w:rsidR="00DE0D84" w:rsidRPr="005F0423" w:rsidRDefault="00861CE5" w:rsidP="00DE0D84">
      <w:pPr>
        <w:jc w:val="center"/>
        <w:rPr>
          <w:b/>
        </w:rPr>
      </w:pPr>
      <w:r w:rsidRPr="005F0423">
        <w:rPr>
          <w:b/>
        </w:rPr>
        <w:t>č. _CISLO_SMLOUVY_</w:t>
      </w:r>
    </w:p>
    <w:p w14:paraId="5CFF864B" w14:textId="77777777" w:rsidR="00DE0D84" w:rsidRPr="005F0423" w:rsidRDefault="00DE0D84" w:rsidP="00DE0D84">
      <w:pPr>
        <w:widowControl w:val="0"/>
        <w:rPr>
          <w:b/>
          <w:sz w:val="24"/>
          <w:szCs w:val="24"/>
        </w:rPr>
      </w:pPr>
    </w:p>
    <w:p w14:paraId="51CFE0E2" w14:textId="77777777" w:rsidR="00DE0D84" w:rsidRPr="005F0423" w:rsidRDefault="00861CE5" w:rsidP="00DE0D84">
      <w:pPr>
        <w:pStyle w:val="SubjectName-ContractCzechRadio"/>
        <w:rPr>
          <w:color w:val="auto"/>
        </w:rPr>
      </w:pPr>
      <w:r w:rsidRPr="005F0423">
        <w:rPr>
          <w:color w:val="auto"/>
        </w:rPr>
        <w:t>Český rozhlas</w:t>
      </w:r>
    </w:p>
    <w:p w14:paraId="2EF31EAF" w14:textId="77777777" w:rsidR="00BA16BB" w:rsidRPr="005F0423" w:rsidRDefault="00861CE5" w:rsidP="00BA16BB">
      <w:pPr>
        <w:pStyle w:val="SubjectSpecification-ContractCzechRadio"/>
        <w:rPr>
          <w:color w:val="auto"/>
        </w:rPr>
      </w:pPr>
      <w:r w:rsidRPr="005F0423">
        <w:rPr>
          <w:color w:val="auto"/>
        </w:rPr>
        <w:t>zřízený zákonem č. 484/1991 Sb., o Českém rozhlasu</w:t>
      </w:r>
    </w:p>
    <w:p w14:paraId="3FECFE95" w14:textId="77777777" w:rsidR="00BA16BB" w:rsidRPr="005F0423" w:rsidRDefault="00861CE5" w:rsidP="00BA16BB">
      <w:pPr>
        <w:pStyle w:val="SubjectSpecification-ContractCzechRadio"/>
        <w:rPr>
          <w:color w:val="auto"/>
        </w:rPr>
      </w:pPr>
      <w:r w:rsidRPr="005F0423">
        <w:rPr>
          <w:color w:val="auto"/>
        </w:rPr>
        <w:t>nezapisuje se do obchodního rejstříku</w:t>
      </w:r>
    </w:p>
    <w:p w14:paraId="01EF8043" w14:textId="77777777" w:rsidR="00BA16BB" w:rsidRPr="005F0423" w:rsidRDefault="00861CE5" w:rsidP="00BA16BB">
      <w:pPr>
        <w:pStyle w:val="SubjectSpecification-ContractCzechRadio"/>
        <w:rPr>
          <w:color w:val="auto"/>
        </w:rPr>
      </w:pPr>
      <w:r w:rsidRPr="005F0423">
        <w:rPr>
          <w:color w:val="auto"/>
        </w:rPr>
        <w:t>se sídlem Vinohradská 12, 120 99 Praha 2</w:t>
      </w:r>
    </w:p>
    <w:p w14:paraId="5C182D8E" w14:textId="77777777" w:rsidR="00315614" w:rsidRPr="00CE0A4C" w:rsidRDefault="00861CE5" w:rsidP="00EB147F">
      <w:pPr>
        <w:pStyle w:val="SubjectSpecification-ContractCzechRadio"/>
        <w:rPr>
          <w:color w:val="auto"/>
        </w:rPr>
      </w:pPr>
      <w:r w:rsidRPr="005F0423">
        <w:rPr>
          <w:color w:val="auto"/>
        </w:rPr>
        <w:t>zastoupený</w:t>
      </w:r>
      <w:r w:rsidR="006D0812" w:rsidRPr="005F0423">
        <w:rPr>
          <w:color w:val="auto"/>
        </w:rPr>
        <w:t xml:space="preserve">: </w:t>
      </w:r>
      <w:r w:rsidR="00532295" w:rsidRPr="00CE0A4C">
        <w:rPr>
          <w:color w:val="auto"/>
        </w:rPr>
        <w:t xml:space="preserve">Mgr. Jiřím </w:t>
      </w:r>
      <w:proofErr w:type="spellStart"/>
      <w:r w:rsidR="00532295" w:rsidRPr="00CE0A4C">
        <w:rPr>
          <w:color w:val="auto"/>
        </w:rPr>
        <w:t>Hošnou</w:t>
      </w:r>
      <w:proofErr w:type="spellEnd"/>
      <w:r w:rsidR="00532295" w:rsidRPr="00CE0A4C">
        <w:rPr>
          <w:color w:val="auto"/>
        </w:rPr>
        <w:t>, ředitelem Komunikace, obchodu a vnějších vztahů</w:t>
      </w:r>
    </w:p>
    <w:p w14:paraId="269888AA" w14:textId="77777777" w:rsidR="00BA16BB" w:rsidRPr="005F0423" w:rsidRDefault="00861CE5" w:rsidP="00BA16BB">
      <w:pPr>
        <w:pStyle w:val="SubjectSpecification-ContractCzechRadio"/>
        <w:rPr>
          <w:color w:val="auto"/>
        </w:rPr>
      </w:pPr>
      <w:r w:rsidRPr="005F0423">
        <w:rPr>
          <w:color w:val="auto"/>
        </w:rPr>
        <w:t>IČ</w:t>
      </w:r>
      <w:r w:rsidR="00BB5BFE">
        <w:rPr>
          <w:color w:val="auto"/>
        </w:rPr>
        <w:t>O</w:t>
      </w:r>
      <w:r w:rsidRPr="005F0423">
        <w:rPr>
          <w:color w:val="auto"/>
        </w:rPr>
        <w:t xml:space="preserve"> 45245053, DIČ CZ45245053</w:t>
      </w:r>
    </w:p>
    <w:p w14:paraId="44BFB7B3" w14:textId="77777777" w:rsidR="00BA16BB" w:rsidRPr="005F0423" w:rsidRDefault="00861CE5" w:rsidP="00BA16BB">
      <w:pPr>
        <w:pStyle w:val="SubjectSpecification-ContractCzechRadio"/>
        <w:rPr>
          <w:color w:val="auto"/>
        </w:rPr>
      </w:pPr>
      <w:r w:rsidRPr="005F0423">
        <w:rPr>
          <w:color w:val="auto"/>
        </w:rPr>
        <w:t xml:space="preserve">bankovní spojení: </w:t>
      </w:r>
      <w:proofErr w:type="spellStart"/>
      <w:r w:rsidRPr="005F0423">
        <w:rPr>
          <w:color w:val="auto"/>
        </w:rPr>
        <w:t>Raiffeisenbank</w:t>
      </w:r>
      <w:proofErr w:type="spellEnd"/>
      <w:r w:rsidRPr="005F0423">
        <w:rPr>
          <w:color w:val="auto"/>
        </w:rPr>
        <w:t xml:space="preserve"> a.s., č. </w:t>
      </w:r>
      <w:proofErr w:type="spellStart"/>
      <w:r w:rsidRPr="005F0423">
        <w:rPr>
          <w:color w:val="auto"/>
        </w:rPr>
        <w:t>ú.</w:t>
      </w:r>
      <w:proofErr w:type="spellEnd"/>
      <w:r w:rsidRPr="005F0423">
        <w:rPr>
          <w:color w:val="auto"/>
        </w:rPr>
        <w:t>: 1001040797/5500</w:t>
      </w:r>
    </w:p>
    <w:p w14:paraId="09F734FC" w14:textId="77777777" w:rsidR="00414B5D" w:rsidRPr="005F0423" w:rsidRDefault="00861CE5" w:rsidP="00414B5D">
      <w:pPr>
        <w:pStyle w:val="SubjectSpecification-ContractCzechRadio"/>
        <w:rPr>
          <w:color w:val="auto"/>
        </w:rPr>
      </w:pPr>
      <w:r w:rsidRPr="005F0423">
        <w:rPr>
          <w:color w:val="auto"/>
        </w:rPr>
        <w:t xml:space="preserve">zástupce pro věcná jednání </w:t>
      </w:r>
      <w:r w:rsidRPr="005F0423">
        <w:rPr>
          <w:color w:val="auto"/>
        </w:rPr>
        <w:tab/>
      </w:r>
      <w:r w:rsidR="00532295">
        <w:rPr>
          <w:rFonts w:cs="Arial"/>
          <w:color w:val="auto"/>
          <w:szCs w:val="20"/>
        </w:rPr>
        <w:t>Martin Píbil</w:t>
      </w:r>
    </w:p>
    <w:p w14:paraId="6BB84AB0" w14:textId="77777777" w:rsidR="00414B5D" w:rsidRPr="005F0423" w:rsidRDefault="00861CE5" w:rsidP="00414B5D">
      <w:pPr>
        <w:pStyle w:val="SubjectSpecification-ContractCzechRadio"/>
        <w:rPr>
          <w:color w:val="auto"/>
        </w:rPr>
      </w:pPr>
      <w:r w:rsidRPr="005F0423">
        <w:rPr>
          <w:color w:val="auto"/>
        </w:rPr>
        <w:tab/>
      </w:r>
      <w:r w:rsidRPr="005F0423">
        <w:rPr>
          <w:color w:val="auto"/>
        </w:rPr>
        <w:tab/>
      </w:r>
      <w:r w:rsidRPr="005F0423">
        <w:rPr>
          <w:color w:val="auto"/>
        </w:rPr>
        <w:tab/>
      </w:r>
      <w:r w:rsidRPr="005F0423">
        <w:rPr>
          <w:color w:val="auto"/>
        </w:rPr>
        <w:tab/>
      </w:r>
      <w:r w:rsidRPr="005F0423">
        <w:rPr>
          <w:color w:val="auto"/>
        </w:rPr>
        <w:tab/>
      </w:r>
      <w:r w:rsidRPr="005F0423">
        <w:rPr>
          <w:color w:val="auto"/>
        </w:rPr>
        <w:tab/>
      </w:r>
      <w:r w:rsidRPr="005F0423">
        <w:rPr>
          <w:color w:val="auto"/>
        </w:rPr>
        <w:tab/>
      </w:r>
      <w:r w:rsidRPr="005F0423">
        <w:rPr>
          <w:color w:val="auto"/>
        </w:rPr>
        <w:tab/>
      </w:r>
      <w:r w:rsidRPr="005F0423">
        <w:rPr>
          <w:color w:val="auto"/>
        </w:rPr>
        <w:tab/>
        <w:t>tel.: +420</w:t>
      </w:r>
      <w:r w:rsidR="00532295">
        <w:rPr>
          <w:color w:val="auto"/>
        </w:rPr>
        <w:t> </w:t>
      </w:r>
      <w:r w:rsidR="00532295">
        <w:rPr>
          <w:rFonts w:cs="Arial"/>
          <w:color w:val="auto"/>
          <w:szCs w:val="20"/>
        </w:rPr>
        <w:t>722 963 406</w:t>
      </w:r>
    </w:p>
    <w:p w14:paraId="1816230C" w14:textId="77777777" w:rsidR="00414B5D" w:rsidRPr="005F0423" w:rsidRDefault="00861CE5" w:rsidP="00414B5D">
      <w:pPr>
        <w:pStyle w:val="SubjectSpecification-ContractCzechRadio"/>
        <w:rPr>
          <w:color w:val="auto"/>
        </w:rPr>
      </w:pPr>
      <w:r w:rsidRPr="005F0423">
        <w:rPr>
          <w:color w:val="auto"/>
        </w:rPr>
        <w:tab/>
      </w:r>
      <w:r w:rsidRPr="005F0423">
        <w:rPr>
          <w:color w:val="auto"/>
        </w:rPr>
        <w:tab/>
      </w:r>
      <w:r w:rsidRPr="005F0423">
        <w:rPr>
          <w:color w:val="auto"/>
        </w:rPr>
        <w:tab/>
      </w:r>
      <w:r w:rsidRPr="005F0423">
        <w:rPr>
          <w:color w:val="auto"/>
        </w:rPr>
        <w:tab/>
      </w:r>
      <w:r w:rsidRPr="005F0423">
        <w:rPr>
          <w:color w:val="auto"/>
        </w:rPr>
        <w:tab/>
      </w:r>
      <w:r w:rsidRPr="005F0423">
        <w:rPr>
          <w:color w:val="auto"/>
        </w:rPr>
        <w:tab/>
      </w:r>
      <w:r w:rsidRPr="005F0423">
        <w:rPr>
          <w:color w:val="auto"/>
        </w:rPr>
        <w:tab/>
      </w:r>
      <w:r w:rsidRPr="005F0423">
        <w:rPr>
          <w:color w:val="auto"/>
        </w:rPr>
        <w:tab/>
      </w:r>
      <w:r w:rsidRPr="005F0423">
        <w:rPr>
          <w:color w:val="auto"/>
        </w:rPr>
        <w:tab/>
        <w:t xml:space="preserve">e-mail: </w:t>
      </w:r>
      <w:r w:rsidR="00532295">
        <w:rPr>
          <w:rFonts w:cs="Arial"/>
          <w:color w:val="auto"/>
          <w:szCs w:val="20"/>
        </w:rPr>
        <w:t>martin.pibil@rozhlas.cz</w:t>
      </w:r>
    </w:p>
    <w:p w14:paraId="244B466C" w14:textId="77777777" w:rsidR="00256551" w:rsidRPr="005F0423" w:rsidRDefault="00256551" w:rsidP="002E0661">
      <w:pPr>
        <w:pStyle w:val="SubjectSpecification-ContractCzechRadio"/>
        <w:rPr>
          <w:color w:val="auto"/>
        </w:rPr>
      </w:pPr>
    </w:p>
    <w:p w14:paraId="76D96683" w14:textId="77777777" w:rsidR="00182D39" w:rsidRPr="005F0423" w:rsidRDefault="00861CE5" w:rsidP="008F7B93">
      <w:pPr>
        <w:pStyle w:val="SubjectSpecification-ContractCzechRadio"/>
        <w:rPr>
          <w:color w:val="auto"/>
        </w:rPr>
      </w:pPr>
      <w:r w:rsidRPr="005F0423">
        <w:rPr>
          <w:color w:val="auto"/>
        </w:rPr>
        <w:t>(dále jen jako „</w:t>
      </w:r>
      <w:r w:rsidR="00BD3AB0" w:rsidRPr="005F0423">
        <w:rPr>
          <w:b/>
          <w:color w:val="auto"/>
        </w:rPr>
        <w:t>objednatel</w:t>
      </w:r>
      <w:r w:rsidR="008F7B93" w:rsidRPr="005F0423">
        <w:rPr>
          <w:color w:val="auto"/>
        </w:rPr>
        <w:t>“)</w:t>
      </w:r>
    </w:p>
    <w:p w14:paraId="0D3EA229" w14:textId="77777777" w:rsidR="002E0661" w:rsidRPr="005F0423" w:rsidRDefault="002E0661" w:rsidP="008F7B93">
      <w:pPr>
        <w:pStyle w:val="SubjectSpecification-ContractCzechRadio"/>
        <w:rPr>
          <w:color w:val="auto"/>
        </w:rPr>
      </w:pPr>
    </w:p>
    <w:p w14:paraId="36DFA808" w14:textId="77777777" w:rsidR="00BA16BB" w:rsidRPr="005F0423" w:rsidRDefault="00861CE5" w:rsidP="008F7B93">
      <w:pPr>
        <w:jc w:val="center"/>
      </w:pPr>
      <w:r w:rsidRPr="005F0423">
        <w:t>a</w:t>
      </w:r>
    </w:p>
    <w:p w14:paraId="3D3E0A08" w14:textId="77777777" w:rsidR="002E0661" w:rsidRPr="005F0423" w:rsidRDefault="002E0661" w:rsidP="008F7B93">
      <w:pPr>
        <w:jc w:val="center"/>
      </w:pPr>
    </w:p>
    <w:p w14:paraId="1013A78E" w14:textId="77777777" w:rsidR="00351349" w:rsidRPr="005F0423" w:rsidRDefault="00861CE5" w:rsidP="00351349">
      <w:pPr>
        <w:pStyle w:val="SubjectName-ContractCzechRadio"/>
        <w:rPr>
          <w:rFonts w:cs="Arial"/>
          <w:color w:val="auto"/>
          <w:szCs w:val="20"/>
        </w:rPr>
      </w:pPr>
      <w:r w:rsidRPr="005F0423">
        <w:rPr>
          <w:rFonts w:cs="Arial"/>
          <w:color w:val="auto"/>
          <w:szCs w:val="20"/>
        </w:rPr>
        <w:t>[</w:t>
      </w:r>
      <w:r w:rsidRPr="005F0423">
        <w:rPr>
          <w:rFonts w:cs="Arial"/>
          <w:color w:val="auto"/>
          <w:szCs w:val="20"/>
          <w:highlight w:val="yellow"/>
        </w:rPr>
        <w:t>DOPLNIT JMÉNO A PŘÍJMENÍ NEBO FIRMU POSKYTOVATELE</w:t>
      </w:r>
      <w:r w:rsidRPr="005F0423">
        <w:rPr>
          <w:rFonts w:cs="Arial"/>
          <w:color w:val="auto"/>
          <w:szCs w:val="20"/>
        </w:rPr>
        <w:t>]</w:t>
      </w:r>
    </w:p>
    <w:p w14:paraId="5D0FB379" w14:textId="77777777" w:rsidR="00351349" w:rsidRPr="005F0423" w:rsidRDefault="00861CE5" w:rsidP="00351349">
      <w:pPr>
        <w:pStyle w:val="SubjectSpecification-ContractCzechRadio"/>
        <w:rPr>
          <w:color w:val="auto"/>
        </w:rPr>
      </w:pPr>
      <w:r w:rsidRPr="005F0423">
        <w:rPr>
          <w:rFonts w:cs="Arial"/>
          <w:color w:val="auto"/>
          <w:szCs w:val="20"/>
          <w:highlight w:val="yellow"/>
        </w:rPr>
        <w:t>[DOPLNIT ZÁPIS POSKYTOVATELE VE VEŘEJNÉM REJSTŘÍKU]</w:t>
      </w:r>
    </w:p>
    <w:p w14:paraId="3E650E56" w14:textId="77777777" w:rsidR="00351349" w:rsidRPr="005F0423" w:rsidRDefault="00861CE5" w:rsidP="00351349">
      <w:pPr>
        <w:pStyle w:val="SubjectSpecification-ContractCzechRadio"/>
        <w:rPr>
          <w:rFonts w:cs="Arial"/>
          <w:color w:val="auto"/>
          <w:szCs w:val="20"/>
        </w:rPr>
      </w:pPr>
      <w:r w:rsidRPr="005F0423">
        <w:rPr>
          <w:rFonts w:cs="Arial"/>
          <w:color w:val="auto"/>
          <w:szCs w:val="20"/>
        </w:rPr>
        <w:t>[</w:t>
      </w:r>
      <w:r w:rsidRPr="005F0423">
        <w:rPr>
          <w:rFonts w:cs="Arial"/>
          <w:color w:val="auto"/>
          <w:szCs w:val="20"/>
          <w:highlight w:val="yellow"/>
        </w:rPr>
        <w:t>DOPLNIT MÍSTO PODNIKÁNÍ/BYDLIŠTĚ/SÍDLO POSKYTOVATELE</w:t>
      </w:r>
      <w:r w:rsidRPr="005F0423">
        <w:rPr>
          <w:rFonts w:cs="Arial"/>
          <w:color w:val="auto"/>
          <w:szCs w:val="20"/>
        </w:rPr>
        <w:t>]</w:t>
      </w:r>
    </w:p>
    <w:p w14:paraId="45E3C9DD" w14:textId="77777777" w:rsidR="00351349" w:rsidRPr="005F0423" w:rsidRDefault="00861CE5" w:rsidP="00351349">
      <w:pPr>
        <w:pStyle w:val="SubjectSpecification-ContractCzechRadio"/>
        <w:rPr>
          <w:color w:val="auto"/>
        </w:rPr>
      </w:pPr>
      <w:r w:rsidRPr="005F0423">
        <w:rPr>
          <w:rFonts w:cs="Arial"/>
          <w:color w:val="auto"/>
          <w:szCs w:val="20"/>
        </w:rPr>
        <w:t>[</w:t>
      </w:r>
      <w:r w:rsidRPr="005F0423">
        <w:rPr>
          <w:rFonts w:cs="Arial"/>
          <w:color w:val="auto"/>
          <w:szCs w:val="20"/>
          <w:highlight w:val="yellow"/>
        </w:rPr>
        <w:t>V PŘÍPADĚ PRÁVNICKÉ OSOBY DOPLNIT ZÁSTUPCE</w:t>
      </w:r>
      <w:r w:rsidRPr="005F0423">
        <w:rPr>
          <w:rFonts w:cs="Arial"/>
          <w:color w:val="auto"/>
          <w:szCs w:val="20"/>
        </w:rPr>
        <w:t>]</w:t>
      </w:r>
    </w:p>
    <w:p w14:paraId="4EC40E35" w14:textId="77777777" w:rsidR="00351349" w:rsidRPr="005F0423" w:rsidRDefault="00861CE5" w:rsidP="00351349">
      <w:pPr>
        <w:pStyle w:val="SubjectSpecification-ContractCzechRadio"/>
        <w:rPr>
          <w:rFonts w:cs="Arial"/>
          <w:color w:val="auto"/>
          <w:szCs w:val="20"/>
        </w:rPr>
      </w:pPr>
      <w:r w:rsidRPr="005F0423">
        <w:rPr>
          <w:rFonts w:cs="Arial"/>
          <w:color w:val="auto"/>
          <w:szCs w:val="20"/>
        </w:rPr>
        <w:t>[</w:t>
      </w:r>
      <w:r w:rsidRPr="005F0423">
        <w:rPr>
          <w:rFonts w:cs="Arial"/>
          <w:color w:val="auto"/>
          <w:szCs w:val="20"/>
          <w:highlight w:val="yellow"/>
        </w:rPr>
        <w:t>DOPLNIT RČ nebo IČ</w:t>
      </w:r>
      <w:r w:rsidR="00BB5BFE">
        <w:rPr>
          <w:rFonts w:cs="Arial"/>
          <w:color w:val="auto"/>
          <w:szCs w:val="20"/>
          <w:highlight w:val="yellow"/>
        </w:rPr>
        <w:t>O</w:t>
      </w:r>
      <w:r w:rsidRPr="005F0423">
        <w:rPr>
          <w:rFonts w:cs="Arial"/>
          <w:color w:val="auto"/>
          <w:szCs w:val="20"/>
          <w:highlight w:val="yellow"/>
        </w:rPr>
        <w:t>, DIČ POSKYTOVATELE</w:t>
      </w:r>
      <w:r w:rsidRPr="005F0423">
        <w:rPr>
          <w:rFonts w:cs="Arial"/>
          <w:color w:val="auto"/>
          <w:szCs w:val="20"/>
        </w:rPr>
        <w:t>]</w:t>
      </w:r>
    </w:p>
    <w:p w14:paraId="5261E8CF" w14:textId="77777777" w:rsidR="00351349" w:rsidRPr="005F0423" w:rsidRDefault="00861CE5" w:rsidP="00351349">
      <w:pPr>
        <w:pStyle w:val="SubjectSpecification-ContractCzechRadio"/>
        <w:rPr>
          <w:rFonts w:cs="Arial"/>
          <w:color w:val="auto"/>
          <w:szCs w:val="20"/>
        </w:rPr>
      </w:pPr>
      <w:r w:rsidRPr="005F0423">
        <w:rPr>
          <w:color w:val="auto"/>
        </w:rPr>
        <w:t xml:space="preserve">bankovní spojení: </w:t>
      </w:r>
      <w:r w:rsidRPr="005F0423">
        <w:rPr>
          <w:rFonts w:cs="Arial"/>
          <w:color w:val="auto"/>
          <w:szCs w:val="20"/>
        </w:rPr>
        <w:t>[</w:t>
      </w:r>
      <w:r w:rsidRPr="005F0423">
        <w:rPr>
          <w:rFonts w:cs="Arial"/>
          <w:color w:val="auto"/>
          <w:szCs w:val="20"/>
          <w:highlight w:val="yellow"/>
        </w:rPr>
        <w:t>DOPLNIT</w:t>
      </w:r>
      <w:r w:rsidRPr="005F0423">
        <w:rPr>
          <w:rFonts w:cs="Arial"/>
          <w:color w:val="auto"/>
          <w:szCs w:val="20"/>
        </w:rPr>
        <w:t xml:space="preserve">], </w:t>
      </w:r>
      <w:proofErr w:type="spellStart"/>
      <w:r w:rsidRPr="005F0423">
        <w:rPr>
          <w:rFonts w:cs="Arial"/>
          <w:color w:val="auto"/>
          <w:szCs w:val="20"/>
        </w:rPr>
        <w:t>č.ú</w:t>
      </w:r>
      <w:proofErr w:type="spellEnd"/>
      <w:r w:rsidRPr="005F0423">
        <w:rPr>
          <w:rFonts w:cs="Arial"/>
          <w:color w:val="auto"/>
          <w:szCs w:val="20"/>
        </w:rPr>
        <w:t>.: [</w:t>
      </w:r>
      <w:r w:rsidRPr="005F0423">
        <w:rPr>
          <w:rFonts w:cs="Arial"/>
          <w:color w:val="auto"/>
          <w:szCs w:val="20"/>
          <w:highlight w:val="yellow"/>
        </w:rPr>
        <w:t>DOPLNIT</w:t>
      </w:r>
      <w:r w:rsidRPr="005F0423">
        <w:rPr>
          <w:rFonts w:cs="Arial"/>
          <w:color w:val="auto"/>
          <w:szCs w:val="20"/>
        </w:rPr>
        <w:t>]</w:t>
      </w:r>
    </w:p>
    <w:p w14:paraId="112D3A13" w14:textId="77777777" w:rsidR="00351349" w:rsidRPr="005F0423" w:rsidRDefault="00861CE5" w:rsidP="00351349">
      <w:pPr>
        <w:pStyle w:val="SubjectSpecification-ContractCzechRadio"/>
        <w:rPr>
          <w:color w:val="auto"/>
        </w:rPr>
      </w:pPr>
      <w:r w:rsidRPr="005F0423">
        <w:rPr>
          <w:color w:val="auto"/>
        </w:rPr>
        <w:t xml:space="preserve">zástupce pro věcná jednání </w:t>
      </w:r>
      <w:r w:rsidRPr="005F0423">
        <w:rPr>
          <w:color w:val="auto"/>
        </w:rPr>
        <w:tab/>
      </w:r>
      <w:r w:rsidRPr="005F0423">
        <w:rPr>
          <w:rFonts w:cs="Arial"/>
          <w:color w:val="auto"/>
          <w:szCs w:val="20"/>
        </w:rPr>
        <w:t>[</w:t>
      </w:r>
      <w:r w:rsidRPr="005F0423">
        <w:rPr>
          <w:rFonts w:cs="Arial"/>
          <w:color w:val="auto"/>
          <w:szCs w:val="20"/>
          <w:highlight w:val="yellow"/>
        </w:rPr>
        <w:t>DOPLNIT</w:t>
      </w:r>
      <w:r w:rsidRPr="005F0423">
        <w:rPr>
          <w:rFonts w:cs="Arial"/>
          <w:color w:val="auto"/>
          <w:szCs w:val="20"/>
        </w:rPr>
        <w:t>]</w:t>
      </w:r>
    </w:p>
    <w:p w14:paraId="0F199B76" w14:textId="77777777" w:rsidR="00351349" w:rsidRPr="005F0423" w:rsidRDefault="00861CE5" w:rsidP="00351349">
      <w:pPr>
        <w:pStyle w:val="SubjectSpecification-ContractCzechRadio"/>
        <w:rPr>
          <w:color w:val="auto"/>
        </w:rPr>
      </w:pPr>
      <w:r w:rsidRPr="005F0423">
        <w:rPr>
          <w:color w:val="auto"/>
        </w:rPr>
        <w:tab/>
      </w:r>
      <w:r w:rsidRPr="005F0423">
        <w:rPr>
          <w:color w:val="auto"/>
        </w:rPr>
        <w:tab/>
      </w:r>
      <w:r w:rsidRPr="005F0423">
        <w:rPr>
          <w:color w:val="auto"/>
        </w:rPr>
        <w:tab/>
      </w:r>
      <w:r w:rsidRPr="005F0423">
        <w:rPr>
          <w:color w:val="auto"/>
        </w:rPr>
        <w:tab/>
      </w:r>
      <w:r w:rsidRPr="005F0423">
        <w:rPr>
          <w:color w:val="auto"/>
        </w:rPr>
        <w:tab/>
      </w:r>
      <w:r w:rsidRPr="005F0423">
        <w:rPr>
          <w:color w:val="auto"/>
        </w:rPr>
        <w:tab/>
      </w:r>
      <w:r w:rsidRPr="005F0423">
        <w:rPr>
          <w:color w:val="auto"/>
        </w:rPr>
        <w:tab/>
      </w:r>
      <w:r w:rsidRPr="005F0423">
        <w:rPr>
          <w:color w:val="auto"/>
        </w:rPr>
        <w:tab/>
      </w:r>
      <w:r w:rsidRPr="005F0423">
        <w:rPr>
          <w:color w:val="auto"/>
        </w:rPr>
        <w:tab/>
        <w:t xml:space="preserve">tel.: +420 </w:t>
      </w:r>
      <w:r w:rsidRPr="005F0423">
        <w:rPr>
          <w:rFonts w:cs="Arial"/>
          <w:color w:val="auto"/>
          <w:szCs w:val="20"/>
        </w:rPr>
        <w:t>[</w:t>
      </w:r>
      <w:r w:rsidRPr="005F0423">
        <w:rPr>
          <w:rFonts w:cs="Arial"/>
          <w:color w:val="auto"/>
          <w:szCs w:val="20"/>
          <w:highlight w:val="yellow"/>
        </w:rPr>
        <w:t>DOPLNIT</w:t>
      </w:r>
      <w:r w:rsidRPr="005F0423">
        <w:rPr>
          <w:rFonts w:cs="Arial"/>
          <w:color w:val="auto"/>
          <w:szCs w:val="20"/>
        </w:rPr>
        <w:t>]</w:t>
      </w:r>
    </w:p>
    <w:p w14:paraId="646DA5F4" w14:textId="77777777" w:rsidR="00351349" w:rsidRPr="005F0423" w:rsidRDefault="00861CE5" w:rsidP="00351349">
      <w:pPr>
        <w:pStyle w:val="SubjectSpecification-ContractCzechRadio"/>
        <w:rPr>
          <w:color w:val="auto"/>
        </w:rPr>
      </w:pPr>
      <w:r w:rsidRPr="005F0423">
        <w:rPr>
          <w:color w:val="auto"/>
        </w:rPr>
        <w:tab/>
      </w:r>
      <w:r w:rsidRPr="005F0423">
        <w:rPr>
          <w:color w:val="auto"/>
        </w:rPr>
        <w:tab/>
      </w:r>
      <w:r w:rsidRPr="005F0423">
        <w:rPr>
          <w:color w:val="auto"/>
        </w:rPr>
        <w:tab/>
      </w:r>
      <w:r w:rsidRPr="005F0423">
        <w:rPr>
          <w:color w:val="auto"/>
        </w:rPr>
        <w:tab/>
      </w:r>
      <w:r w:rsidRPr="005F0423">
        <w:rPr>
          <w:color w:val="auto"/>
        </w:rPr>
        <w:tab/>
      </w:r>
      <w:r w:rsidRPr="005F0423">
        <w:rPr>
          <w:color w:val="auto"/>
        </w:rPr>
        <w:tab/>
      </w:r>
      <w:r w:rsidRPr="005F0423">
        <w:rPr>
          <w:color w:val="auto"/>
        </w:rPr>
        <w:tab/>
      </w:r>
      <w:r w:rsidRPr="005F0423">
        <w:rPr>
          <w:color w:val="auto"/>
        </w:rPr>
        <w:tab/>
      </w:r>
      <w:r w:rsidRPr="005F0423">
        <w:rPr>
          <w:color w:val="auto"/>
        </w:rPr>
        <w:tab/>
        <w:t xml:space="preserve">e-mail: </w:t>
      </w:r>
      <w:r w:rsidRPr="005F0423">
        <w:rPr>
          <w:rFonts w:cs="Arial"/>
          <w:color w:val="auto"/>
          <w:szCs w:val="20"/>
        </w:rPr>
        <w:t>[</w:t>
      </w:r>
      <w:r w:rsidRPr="005F0423">
        <w:rPr>
          <w:rFonts w:cs="Arial"/>
          <w:color w:val="auto"/>
          <w:szCs w:val="20"/>
          <w:highlight w:val="yellow"/>
        </w:rPr>
        <w:t>DOPLNIT</w:t>
      </w:r>
      <w:r w:rsidRPr="005F0423">
        <w:rPr>
          <w:rFonts w:cs="Arial"/>
          <w:color w:val="auto"/>
          <w:szCs w:val="20"/>
        </w:rPr>
        <w:t>]</w:t>
      </w:r>
    </w:p>
    <w:p w14:paraId="5D84624C" w14:textId="77777777" w:rsidR="00256551" w:rsidRPr="005F0423" w:rsidRDefault="00256551" w:rsidP="006D0812">
      <w:pPr>
        <w:pStyle w:val="SubjectSpecification-ContractCzechRadio"/>
        <w:rPr>
          <w:rFonts w:cs="Arial"/>
          <w:color w:val="auto"/>
          <w:szCs w:val="20"/>
        </w:rPr>
      </w:pPr>
    </w:p>
    <w:p w14:paraId="3ABBE396" w14:textId="77777777" w:rsidR="00182D39" w:rsidRPr="005F0423" w:rsidRDefault="00861CE5" w:rsidP="006D0812">
      <w:pPr>
        <w:pStyle w:val="SubjectSpecification-ContractCzechRadio"/>
        <w:rPr>
          <w:color w:val="auto"/>
        </w:rPr>
      </w:pPr>
      <w:r w:rsidRPr="005F0423">
        <w:rPr>
          <w:color w:val="auto"/>
        </w:rPr>
        <w:t>(dále jen jako „</w:t>
      </w:r>
      <w:r w:rsidR="00B97840" w:rsidRPr="005F0423">
        <w:rPr>
          <w:b/>
          <w:color w:val="auto"/>
        </w:rPr>
        <w:t>poskytovatel</w:t>
      </w:r>
      <w:r w:rsidRPr="005F0423">
        <w:rPr>
          <w:color w:val="auto"/>
        </w:rPr>
        <w:t>“)</w:t>
      </w:r>
    </w:p>
    <w:p w14:paraId="5516D37F" w14:textId="77777777" w:rsidR="00256551" w:rsidRPr="005F0423" w:rsidRDefault="00256551" w:rsidP="006D0812">
      <w:pPr>
        <w:pStyle w:val="SubjectSpecification-ContractCzechRadio"/>
        <w:rPr>
          <w:color w:val="auto"/>
        </w:rPr>
      </w:pPr>
    </w:p>
    <w:p w14:paraId="67BC9F74" w14:textId="77777777" w:rsidR="002A2C2D" w:rsidRPr="005F0423" w:rsidRDefault="00861CE5" w:rsidP="006D0812">
      <w:pPr>
        <w:pStyle w:val="SubjectSpecification-ContractCzechRadio"/>
        <w:rPr>
          <w:color w:val="auto"/>
        </w:rPr>
      </w:pPr>
      <w:r w:rsidRPr="005F0423">
        <w:rPr>
          <w:color w:val="auto"/>
        </w:rPr>
        <w:t>(objednatel a poskytovatel dále společně jako „</w:t>
      </w:r>
      <w:r w:rsidRPr="005F0423">
        <w:rPr>
          <w:b/>
          <w:color w:val="auto"/>
        </w:rPr>
        <w:t>smluvní strany</w:t>
      </w:r>
      <w:r w:rsidRPr="005F0423">
        <w:rPr>
          <w:color w:val="auto"/>
        </w:rPr>
        <w:t>“)</w:t>
      </w:r>
    </w:p>
    <w:p w14:paraId="4A3E09B2" w14:textId="77777777" w:rsidR="002A2C2D" w:rsidRPr="005F0423" w:rsidRDefault="002A2C2D" w:rsidP="006D0812">
      <w:pPr>
        <w:pStyle w:val="SubjectSpecification-ContractCzechRadio"/>
        <w:rPr>
          <w:color w:val="auto"/>
        </w:rPr>
      </w:pPr>
    </w:p>
    <w:p w14:paraId="4906C25D" w14:textId="77777777" w:rsidR="00182D39" w:rsidRPr="005F0423" w:rsidRDefault="00182D39" w:rsidP="00BA16BB"/>
    <w:p w14:paraId="235B3551" w14:textId="77777777" w:rsidR="00D57B24" w:rsidRPr="005F0423" w:rsidRDefault="00861CE5" w:rsidP="00D57B24">
      <w:pPr>
        <w:jc w:val="both"/>
      </w:pPr>
      <w:r w:rsidRPr="005F0423">
        <w:t>uzavírají</w:t>
      </w:r>
      <w:r w:rsidR="00182D39" w:rsidRPr="005F0423">
        <w:t xml:space="preserve"> v souladu s </w:t>
      </w:r>
      <w:r w:rsidR="00B97840" w:rsidRPr="005F0423">
        <w:t xml:space="preserve">§ </w:t>
      </w:r>
      <w:r w:rsidR="007D5316" w:rsidRPr="005F0423">
        <w:t>1746 odst. 2 a</w:t>
      </w:r>
      <w:r w:rsidR="00B97840" w:rsidRPr="005F0423">
        <w:t xml:space="preserve"> </w:t>
      </w:r>
      <w:r w:rsidR="00B97840" w:rsidRPr="005F0423">
        <w:rPr>
          <w:rFonts w:cs="Arial"/>
        </w:rPr>
        <w:t>§</w:t>
      </w:r>
      <w:r w:rsidR="00B97840" w:rsidRPr="005F0423">
        <w:t xml:space="preserve"> 2586 a násl. </w:t>
      </w:r>
      <w:r w:rsidR="009E695F" w:rsidRPr="005F0423">
        <w:t>zákona</w:t>
      </w:r>
      <w:r w:rsidR="00B97840" w:rsidRPr="005F0423">
        <w:t xml:space="preserve"> č. 89/2012 Sb., občanský zákoník, ve znění pozdějších předpisů (dále jen „</w:t>
      </w:r>
      <w:r w:rsidR="00B97840" w:rsidRPr="005F0423">
        <w:rPr>
          <w:b/>
        </w:rPr>
        <w:t>OZ</w:t>
      </w:r>
      <w:r w:rsidR="00B97840" w:rsidRPr="005F0423">
        <w:t>“)</w:t>
      </w:r>
      <w:r w:rsidR="007B4F73" w:rsidRPr="005F0423">
        <w:t>,</w:t>
      </w:r>
      <w:r w:rsidR="00BE6222" w:rsidRPr="005F0423">
        <w:t xml:space="preserve"> </w:t>
      </w:r>
      <w:r w:rsidRPr="005F0423">
        <w:t>a d</w:t>
      </w:r>
      <w:r w:rsidR="003073F2" w:rsidRPr="005F0423">
        <w:t xml:space="preserve">ále v souladu s ustanovením § 131 </w:t>
      </w:r>
      <w:r w:rsidRPr="005F0423">
        <w:t>a násl. zákona č. 13</w:t>
      </w:r>
      <w:r w:rsidR="002E0661" w:rsidRPr="005F0423">
        <w:t>4</w:t>
      </w:r>
      <w:r w:rsidRPr="005F0423">
        <w:t>/20</w:t>
      </w:r>
      <w:r w:rsidR="002E0661" w:rsidRPr="005F0423">
        <w:t>1</w:t>
      </w:r>
      <w:r w:rsidRPr="005F0423">
        <w:t xml:space="preserve">6 Sb., o </w:t>
      </w:r>
      <w:r w:rsidR="002E0661" w:rsidRPr="005F0423">
        <w:t>zadávání veřejných zakázek</w:t>
      </w:r>
      <w:r w:rsidRPr="005F0423">
        <w:t>, ve znění pozdějších předpisů (dále jen „</w:t>
      </w:r>
      <w:r w:rsidR="002E0661" w:rsidRPr="005F0423">
        <w:rPr>
          <w:b/>
        </w:rPr>
        <w:t>Z</w:t>
      </w:r>
      <w:r w:rsidRPr="005F0423">
        <w:rPr>
          <w:b/>
        </w:rPr>
        <w:t>ZVZ</w:t>
      </w:r>
      <w:r w:rsidRPr="005F0423">
        <w:t>“)</w:t>
      </w:r>
      <w:r w:rsidR="007B4F73" w:rsidRPr="005F0423">
        <w:t>,</w:t>
      </w:r>
      <w:r w:rsidRPr="005F0423">
        <w:t xml:space="preserve"> tuto rámcovou </w:t>
      </w:r>
      <w:r w:rsidR="002E0661" w:rsidRPr="005F0423">
        <w:t xml:space="preserve">dohodu </w:t>
      </w:r>
      <w:r w:rsidR="00612D38" w:rsidRPr="005F0423">
        <w:t xml:space="preserve">o </w:t>
      </w:r>
      <w:r w:rsidR="00B97840" w:rsidRPr="005F0423">
        <w:t>poskytování služeb</w:t>
      </w:r>
      <w:r w:rsidR="002E0661" w:rsidRPr="005F0423">
        <w:t xml:space="preserve"> s jedním účastníkem</w:t>
      </w:r>
      <w:r w:rsidR="00B97840" w:rsidRPr="005F0423">
        <w:t xml:space="preserve"> </w:t>
      </w:r>
      <w:r w:rsidRPr="005F0423">
        <w:t>(dále jen jako „</w:t>
      </w:r>
      <w:r w:rsidR="002E0661" w:rsidRPr="005F0423">
        <w:rPr>
          <w:b/>
        </w:rPr>
        <w:t>dohoda</w:t>
      </w:r>
      <w:r w:rsidRPr="005F0423">
        <w:t>“</w:t>
      </w:r>
      <w:r w:rsidR="002E0661" w:rsidRPr="005F0423">
        <w:t xml:space="preserve"> nebo „</w:t>
      </w:r>
      <w:r w:rsidR="002E0661" w:rsidRPr="005F0423">
        <w:rPr>
          <w:b/>
        </w:rPr>
        <w:t>rámcová dohoda</w:t>
      </w:r>
      <w:r w:rsidR="002E0661" w:rsidRPr="005F0423">
        <w:t>“</w:t>
      </w:r>
      <w:r w:rsidRPr="005F0423">
        <w:t>)</w:t>
      </w:r>
    </w:p>
    <w:p w14:paraId="7D191B7F" w14:textId="77777777" w:rsidR="00C21A21" w:rsidRPr="005F0423" w:rsidRDefault="00C21A21" w:rsidP="00D57B24">
      <w:pPr>
        <w:jc w:val="both"/>
      </w:pPr>
    </w:p>
    <w:p w14:paraId="4740C462" w14:textId="77777777" w:rsidR="00D57B24" w:rsidRPr="005F0423" w:rsidRDefault="00861CE5" w:rsidP="00D57B24">
      <w:pPr>
        <w:pStyle w:val="Heading-Number-ContractCzechRadio"/>
        <w:numPr>
          <w:ilvl w:val="0"/>
          <w:numId w:val="0"/>
        </w:numPr>
        <w:rPr>
          <w:color w:val="auto"/>
        </w:rPr>
      </w:pPr>
      <w:r w:rsidRPr="005F0423">
        <w:rPr>
          <w:color w:val="auto"/>
        </w:rPr>
        <w:t>Preambule</w:t>
      </w:r>
    </w:p>
    <w:p w14:paraId="1ABAB726" w14:textId="77777777" w:rsidR="00D57B24" w:rsidRPr="005F0423" w:rsidRDefault="00861CE5" w:rsidP="00D57B24">
      <w:pPr>
        <w:jc w:val="both"/>
        <w:rPr>
          <w:rFonts w:cs="Arial"/>
          <w:szCs w:val="20"/>
        </w:rPr>
      </w:pPr>
      <w:r w:rsidRPr="005F0423">
        <w:rPr>
          <w:rFonts w:cs="Arial"/>
          <w:szCs w:val="20"/>
        </w:rPr>
        <w:t xml:space="preserve">Tato </w:t>
      </w:r>
      <w:r w:rsidR="002E0661" w:rsidRPr="005F0423">
        <w:rPr>
          <w:rFonts w:cs="Arial"/>
          <w:szCs w:val="20"/>
        </w:rPr>
        <w:t xml:space="preserve">dohoda </w:t>
      </w:r>
      <w:r w:rsidRPr="005F0423">
        <w:rPr>
          <w:rFonts w:cs="Arial"/>
          <w:szCs w:val="20"/>
        </w:rPr>
        <w:t xml:space="preserve">upravuje podmínky týkající se zadání </w:t>
      </w:r>
      <w:r w:rsidR="006B6ED3" w:rsidRPr="00CE0A4C">
        <w:rPr>
          <w:rFonts w:cs="Arial"/>
          <w:b/>
          <w:szCs w:val="20"/>
        </w:rPr>
        <w:t>části III.</w:t>
      </w:r>
      <w:r w:rsidR="006B6ED3">
        <w:rPr>
          <w:rFonts w:cs="Arial"/>
          <w:szCs w:val="20"/>
        </w:rPr>
        <w:t xml:space="preserve"> </w:t>
      </w:r>
      <w:r w:rsidR="00E54E48" w:rsidRPr="005F0423">
        <w:rPr>
          <w:rFonts w:cs="Arial"/>
          <w:szCs w:val="20"/>
        </w:rPr>
        <w:t xml:space="preserve">veřejné zakázky </w:t>
      </w:r>
      <w:r w:rsidR="006B6ED3">
        <w:rPr>
          <w:rFonts w:cs="Arial"/>
          <w:szCs w:val="20"/>
        </w:rPr>
        <w:t xml:space="preserve">malého rozsahu </w:t>
      </w:r>
      <w:r w:rsidR="00E54E48" w:rsidRPr="005F0423">
        <w:rPr>
          <w:rFonts w:cs="Arial"/>
          <w:szCs w:val="20"/>
        </w:rPr>
        <w:t xml:space="preserve">č. j. </w:t>
      </w:r>
      <w:r w:rsidR="00532295" w:rsidRPr="00CE0A4C">
        <w:rPr>
          <w:rFonts w:cs="Arial"/>
          <w:b/>
          <w:szCs w:val="20"/>
        </w:rPr>
        <w:t>MR8_2025</w:t>
      </w:r>
      <w:r w:rsidR="00351349" w:rsidRPr="005F0423">
        <w:rPr>
          <w:rFonts w:cs="Arial"/>
          <w:szCs w:val="20"/>
        </w:rPr>
        <w:t xml:space="preserve"> </w:t>
      </w:r>
      <w:r w:rsidR="002E0661" w:rsidRPr="005F0423">
        <w:rPr>
          <w:rFonts w:cs="Arial"/>
          <w:szCs w:val="20"/>
        </w:rPr>
        <w:t xml:space="preserve">s názvem </w:t>
      </w:r>
      <w:r w:rsidR="00E54E48" w:rsidRPr="005F0423">
        <w:rPr>
          <w:rFonts w:cs="Arial"/>
          <w:szCs w:val="20"/>
        </w:rPr>
        <w:t>„</w:t>
      </w:r>
      <w:r w:rsidR="00532295" w:rsidRPr="00CE0A4C">
        <w:rPr>
          <w:rFonts w:cs="Arial"/>
          <w:b/>
          <w:szCs w:val="20"/>
        </w:rPr>
        <w:t xml:space="preserve">Zajištění ubytovacích služeb během festivalu Prix Bohemia </w:t>
      </w:r>
      <w:proofErr w:type="spellStart"/>
      <w:r w:rsidR="00532295" w:rsidRPr="00CE0A4C">
        <w:rPr>
          <w:rFonts w:cs="Arial"/>
          <w:b/>
          <w:szCs w:val="20"/>
        </w:rPr>
        <w:t>Radio</w:t>
      </w:r>
      <w:proofErr w:type="spellEnd"/>
      <w:r w:rsidR="00532295" w:rsidRPr="00CE0A4C">
        <w:rPr>
          <w:rFonts w:cs="Arial"/>
          <w:b/>
          <w:szCs w:val="20"/>
        </w:rPr>
        <w:t xml:space="preserve"> 2025</w:t>
      </w:r>
      <w:r w:rsidR="00E54E48" w:rsidRPr="005F0423">
        <w:rPr>
          <w:rFonts w:cs="Arial"/>
          <w:szCs w:val="20"/>
        </w:rPr>
        <w:t>“</w:t>
      </w:r>
      <w:r w:rsidR="00E54E48" w:rsidRPr="005F0423">
        <w:rPr>
          <w:rFonts w:cs="Arial"/>
          <w:b/>
          <w:szCs w:val="20"/>
        </w:rPr>
        <w:t xml:space="preserve"> </w:t>
      </w:r>
      <w:r w:rsidRPr="005F0423">
        <w:rPr>
          <w:rFonts w:cs="Arial"/>
          <w:szCs w:val="20"/>
        </w:rPr>
        <w:t xml:space="preserve">na </w:t>
      </w:r>
      <w:r w:rsidR="00B97840" w:rsidRPr="005F0423">
        <w:rPr>
          <w:rFonts w:cs="Arial"/>
          <w:szCs w:val="20"/>
        </w:rPr>
        <w:t xml:space="preserve">poskytnutí </w:t>
      </w:r>
      <w:r w:rsidR="00025955" w:rsidRPr="005F0423">
        <w:rPr>
          <w:rFonts w:cs="Arial"/>
          <w:szCs w:val="20"/>
        </w:rPr>
        <w:t xml:space="preserve">níže specifikovaných </w:t>
      </w:r>
      <w:r w:rsidR="00B97840" w:rsidRPr="005F0423">
        <w:rPr>
          <w:rFonts w:cs="Arial"/>
          <w:szCs w:val="20"/>
        </w:rPr>
        <w:t>služeb</w:t>
      </w:r>
      <w:r w:rsidRPr="005F0423">
        <w:rPr>
          <w:rFonts w:cs="Arial"/>
          <w:szCs w:val="20"/>
        </w:rPr>
        <w:t xml:space="preserve"> </w:t>
      </w:r>
      <w:r w:rsidR="00025955" w:rsidRPr="005F0423">
        <w:rPr>
          <w:rFonts w:cs="Arial"/>
          <w:szCs w:val="20"/>
        </w:rPr>
        <w:t>(dále jen „</w:t>
      </w:r>
      <w:r w:rsidR="00025955" w:rsidRPr="005F0423">
        <w:rPr>
          <w:rFonts w:cs="Arial"/>
          <w:b/>
          <w:szCs w:val="20"/>
        </w:rPr>
        <w:t>veřejná zakázka</w:t>
      </w:r>
      <w:r w:rsidR="00025955" w:rsidRPr="005F0423">
        <w:rPr>
          <w:rFonts w:cs="Arial"/>
          <w:szCs w:val="20"/>
        </w:rPr>
        <w:t xml:space="preserve">“) </w:t>
      </w:r>
      <w:r w:rsidRPr="005F0423">
        <w:rPr>
          <w:rFonts w:cs="Arial"/>
          <w:szCs w:val="20"/>
        </w:rPr>
        <w:t xml:space="preserve">a rámcově upravuje vzájemné vztahy mezi objednatelem a </w:t>
      </w:r>
      <w:r w:rsidR="00B97840" w:rsidRPr="005F0423">
        <w:rPr>
          <w:rFonts w:cs="Arial"/>
          <w:szCs w:val="20"/>
        </w:rPr>
        <w:t>poskytovatelem</w:t>
      </w:r>
      <w:r w:rsidRPr="005F0423">
        <w:rPr>
          <w:rFonts w:cs="Arial"/>
          <w:szCs w:val="20"/>
        </w:rPr>
        <w:t>.</w:t>
      </w:r>
    </w:p>
    <w:p w14:paraId="0810F497" w14:textId="77777777" w:rsidR="00D57B24" w:rsidRPr="005F0423" w:rsidRDefault="00861CE5" w:rsidP="00D57B24">
      <w:pPr>
        <w:pStyle w:val="Heading-Number-ContractCzechRadio"/>
        <w:rPr>
          <w:color w:val="auto"/>
        </w:rPr>
      </w:pPr>
      <w:r w:rsidRPr="005F0423">
        <w:rPr>
          <w:color w:val="auto"/>
        </w:rPr>
        <w:lastRenderedPageBreak/>
        <w:t xml:space="preserve">Účel a předmět </w:t>
      </w:r>
      <w:r w:rsidR="002E0661" w:rsidRPr="005F0423">
        <w:rPr>
          <w:color w:val="auto"/>
        </w:rPr>
        <w:t>dohody</w:t>
      </w:r>
    </w:p>
    <w:p w14:paraId="0D83F8C9" w14:textId="77777777" w:rsidR="009164F0" w:rsidRPr="005F0423" w:rsidRDefault="00861CE5" w:rsidP="009164F0">
      <w:pPr>
        <w:pStyle w:val="ListNumber-ContractCzechRadio"/>
        <w:rPr>
          <w:rFonts w:cs="Arial"/>
          <w:szCs w:val="20"/>
        </w:rPr>
      </w:pPr>
      <w:r w:rsidRPr="005F0423">
        <w:rPr>
          <w:rFonts w:cs="Arial"/>
          <w:szCs w:val="20"/>
        </w:rPr>
        <w:t xml:space="preserve">Účelem této </w:t>
      </w:r>
      <w:r w:rsidR="002E0661" w:rsidRPr="005F0423">
        <w:rPr>
          <w:rFonts w:cs="Arial"/>
          <w:szCs w:val="20"/>
        </w:rPr>
        <w:t>dohod</w:t>
      </w:r>
      <w:r w:rsidRPr="005F0423">
        <w:rPr>
          <w:rFonts w:cs="Arial"/>
          <w:szCs w:val="20"/>
        </w:rPr>
        <w:t xml:space="preserve">y je zajistit </w:t>
      </w:r>
      <w:r w:rsidR="00E231E9">
        <w:rPr>
          <w:rFonts w:cs="Arial"/>
          <w:szCs w:val="20"/>
        </w:rPr>
        <w:t xml:space="preserve">v termínu od 18.10. do 24.10. 2025 </w:t>
      </w:r>
      <w:r w:rsidRPr="005F0423">
        <w:rPr>
          <w:rFonts w:cs="Arial"/>
          <w:szCs w:val="20"/>
        </w:rPr>
        <w:t>provádění níže specifikovan</w:t>
      </w:r>
      <w:r w:rsidR="00AF088E" w:rsidRPr="005F0423">
        <w:rPr>
          <w:rFonts w:cs="Arial"/>
          <w:szCs w:val="20"/>
        </w:rPr>
        <w:t>ých služeb</w:t>
      </w:r>
      <w:r w:rsidRPr="005F0423">
        <w:rPr>
          <w:rFonts w:cs="Arial"/>
          <w:szCs w:val="20"/>
        </w:rPr>
        <w:t xml:space="preserve"> </w:t>
      </w:r>
      <w:r w:rsidR="00C80F51" w:rsidRPr="005F0423">
        <w:rPr>
          <w:rFonts w:cs="Arial"/>
          <w:szCs w:val="20"/>
        </w:rPr>
        <w:t xml:space="preserve">za podmínek stanovených touto dohodou a dílčí smlouvou </w:t>
      </w:r>
      <w:r w:rsidRPr="005F0423">
        <w:rPr>
          <w:rFonts w:cs="Arial"/>
          <w:szCs w:val="20"/>
        </w:rPr>
        <w:t xml:space="preserve">až do výše předpokládaného finančního limitu </w:t>
      </w:r>
      <w:r w:rsidR="006873FB" w:rsidRPr="00CE0A4C">
        <w:rPr>
          <w:rFonts w:cs="Arial"/>
          <w:b/>
          <w:szCs w:val="20"/>
        </w:rPr>
        <w:t>260.</w:t>
      </w:r>
      <w:r w:rsidR="00532295" w:rsidRPr="00CE0A4C">
        <w:rPr>
          <w:rFonts w:cs="Arial"/>
          <w:b/>
          <w:szCs w:val="20"/>
        </w:rPr>
        <w:t>000</w:t>
      </w:r>
      <w:r w:rsidRPr="005F0423">
        <w:rPr>
          <w:rFonts w:cs="Arial"/>
          <w:b/>
          <w:szCs w:val="20"/>
        </w:rPr>
        <w:t>,- Kč</w:t>
      </w:r>
      <w:r w:rsidRPr="005F0423">
        <w:rPr>
          <w:rFonts w:cs="Arial"/>
          <w:szCs w:val="20"/>
        </w:rPr>
        <w:t xml:space="preserve"> (slovy</w:t>
      </w:r>
      <w:r w:rsidR="002E0661" w:rsidRPr="005F0423">
        <w:rPr>
          <w:rFonts w:cs="Arial"/>
          <w:szCs w:val="20"/>
        </w:rPr>
        <w:t xml:space="preserve">: </w:t>
      </w:r>
      <w:r w:rsidR="00532295">
        <w:rPr>
          <w:rFonts w:cs="Arial"/>
          <w:szCs w:val="20"/>
        </w:rPr>
        <w:t>dvě stě šedesát tisíc</w:t>
      </w:r>
      <w:r w:rsidRPr="005F0423">
        <w:rPr>
          <w:rFonts w:cs="Arial"/>
          <w:szCs w:val="20"/>
        </w:rPr>
        <w:t xml:space="preserve"> korun českých) </w:t>
      </w:r>
      <w:r w:rsidRPr="005F0423">
        <w:rPr>
          <w:rFonts w:cs="Arial"/>
          <w:b/>
          <w:szCs w:val="20"/>
        </w:rPr>
        <w:t>bez DPH</w:t>
      </w:r>
      <w:r w:rsidRPr="005F0423">
        <w:rPr>
          <w:rFonts w:cs="Arial"/>
          <w:szCs w:val="20"/>
        </w:rPr>
        <w:t>.</w:t>
      </w:r>
    </w:p>
    <w:p w14:paraId="1AEBE5C7" w14:textId="77777777" w:rsidR="00673875" w:rsidRPr="005F0423" w:rsidRDefault="00861CE5" w:rsidP="00A57148">
      <w:pPr>
        <w:pStyle w:val="ListNumber-ContractCzechRadio"/>
      </w:pPr>
      <w:r w:rsidRPr="005F0423">
        <w:t xml:space="preserve">Předmětem </w:t>
      </w:r>
      <w:r w:rsidR="00796017" w:rsidRPr="005F0423">
        <w:rPr>
          <w:rFonts w:cs="Arial"/>
          <w:szCs w:val="20"/>
        </w:rPr>
        <w:t>dohod</w:t>
      </w:r>
      <w:r w:rsidRPr="005F0423">
        <w:t>y je vymezení podmínek, které budou podkladem pro uzavírání dílčích smluv (dále jen „</w:t>
      </w:r>
      <w:r w:rsidRPr="005F0423">
        <w:rPr>
          <w:b/>
        </w:rPr>
        <w:t>dílčí smlouvy</w:t>
      </w:r>
      <w:r w:rsidRPr="005F0423">
        <w:t>“ a každá z nich samostatně jen „</w:t>
      </w:r>
      <w:r w:rsidRPr="005F0423">
        <w:rPr>
          <w:b/>
        </w:rPr>
        <w:t>dílčí smlouva</w:t>
      </w:r>
      <w:r w:rsidRPr="005F0423">
        <w:t xml:space="preserve">“) na </w:t>
      </w:r>
      <w:r w:rsidR="00CD4813" w:rsidRPr="005F0423">
        <w:t xml:space="preserve">poskytování </w:t>
      </w:r>
      <w:r w:rsidR="00532295">
        <w:t>ubytovacích služeb</w:t>
      </w:r>
      <w:r w:rsidRPr="005F0423">
        <w:t xml:space="preserve">, </w:t>
      </w:r>
      <w:r w:rsidR="00CD4813" w:rsidRPr="005F0423">
        <w:t xml:space="preserve">jejichž </w:t>
      </w:r>
      <w:r w:rsidR="003A776D" w:rsidRPr="005F0423">
        <w:t xml:space="preserve">specifikace a </w:t>
      </w:r>
      <w:r w:rsidRPr="005F0423">
        <w:t xml:space="preserve">parametry jsou uvedeny v příloze </w:t>
      </w:r>
      <w:r w:rsidR="00796017" w:rsidRPr="005F0423">
        <w:rPr>
          <w:rFonts w:cs="Arial"/>
          <w:szCs w:val="20"/>
        </w:rPr>
        <w:t>dohod</w:t>
      </w:r>
      <w:r w:rsidRPr="005F0423">
        <w:t>y (dále jen „</w:t>
      </w:r>
      <w:r w:rsidR="00CD4813" w:rsidRPr="005F0423">
        <w:rPr>
          <w:b/>
        </w:rPr>
        <w:t>služby</w:t>
      </w:r>
      <w:r w:rsidRPr="005F0423">
        <w:t xml:space="preserve">“). </w:t>
      </w:r>
    </w:p>
    <w:p w14:paraId="66DAC3F4" w14:textId="77777777" w:rsidR="00D57B24" w:rsidRPr="005F0423" w:rsidRDefault="00861CE5" w:rsidP="00D57B24">
      <w:pPr>
        <w:pStyle w:val="ListNumber-ContractCzechRadio"/>
      </w:pPr>
      <w:r w:rsidRPr="005F0423">
        <w:t xml:space="preserve">Dílčí smlouvy budou uzavírány </w:t>
      </w:r>
      <w:r w:rsidR="00673875" w:rsidRPr="005F0423">
        <w:t xml:space="preserve">na základě výzvy k plnění </w:t>
      </w:r>
      <w:r w:rsidR="002E0661" w:rsidRPr="005F0423">
        <w:t xml:space="preserve">postupem dle následujícího článku této dohody. </w:t>
      </w:r>
    </w:p>
    <w:p w14:paraId="719C5E79" w14:textId="77777777" w:rsidR="00D57B24" w:rsidRPr="005F0423" w:rsidRDefault="00861CE5" w:rsidP="00D57B24">
      <w:pPr>
        <w:pStyle w:val="Heading-Number-ContractCzechRadio"/>
        <w:rPr>
          <w:color w:val="auto"/>
        </w:rPr>
      </w:pPr>
      <w:r w:rsidRPr="005F0423">
        <w:rPr>
          <w:color w:val="auto"/>
        </w:rPr>
        <w:t xml:space="preserve">Dílčí </w:t>
      </w:r>
      <w:r w:rsidR="00796017" w:rsidRPr="005F0423">
        <w:rPr>
          <w:color w:val="auto"/>
        </w:rPr>
        <w:t xml:space="preserve">plnění </w:t>
      </w:r>
      <w:r w:rsidRPr="005F0423">
        <w:rPr>
          <w:color w:val="auto"/>
        </w:rPr>
        <w:t xml:space="preserve">a postup při </w:t>
      </w:r>
      <w:r w:rsidR="00796017" w:rsidRPr="005F0423">
        <w:rPr>
          <w:color w:val="auto"/>
        </w:rPr>
        <w:t>jeho realizaci</w:t>
      </w:r>
    </w:p>
    <w:p w14:paraId="16E14B4F" w14:textId="77777777" w:rsidR="00D57B24" w:rsidRPr="005F0423" w:rsidRDefault="00861CE5" w:rsidP="00A57148">
      <w:pPr>
        <w:pStyle w:val="ListNumber-ContractCzechRadio"/>
        <w:numPr>
          <w:ilvl w:val="1"/>
          <w:numId w:val="21"/>
        </w:numPr>
      </w:pPr>
      <w:r w:rsidRPr="005F0423">
        <w:t>Jednotliv</w:t>
      </w:r>
      <w:r w:rsidR="00796017" w:rsidRPr="005F0423">
        <w:t>á</w:t>
      </w:r>
      <w:r w:rsidRPr="005F0423">
        <w:t xml:space="preserve"> dílčí </w:t>
      </w:r>
      <w:r w:rsidR="00796017" w:rsidRPr="005F0423">
        <w:rPr>
          <w:spacing w:val="-4"/>
        </w:rPr>
        <w:t>plnění</w:t>
      </w:r>
      <w:r w:rsidR="00796017" w:rsidRPr="005F0423">
        <w:t xml:space="preserve"> </w:t>
      </w:r>
      <w:r w:rsidRPr="005F0423">
        <w:t xml:space="preserve">budou </w:t>
      </w:r>
      <w:r w:rsidR="00796017" w:rsidRPr="005F0423">
        <w:t xml:space="preserve">poptávána </w:t>
      </w:r>
      <w:r w:rsidRPr="005F0423">
        <w:t xml:space="preserve">a dílčí smlouvy uzavírány v souladu s touto </w:t>
      </w:r>
      <w:r w:rsidR="00796017" w:rsidRPr="005F0423">
        <w:rPr>
          <w:rFonts w:cs="Arial"/>
          <w:szCs w:val="20"/>
        </w:rPr>
        <w:t>dohod</w:t>
      </w:r>
      <w:r w:rsidRPr="005F0423">
        <w:t xml:space="preserve">ou a v souladu se </w:t>
      </w:r>
      <w:r w:rsidR="00796017" w:rsidRPr="005F0423">
        <w:t>Z</w:t>
      </w:r>
      <w:r w:rsidRPr="005F0423">
        <w:t xml:space="preserve">ZVZ následujícím způsobem: </w:t>
      </w:r>
    </w:p>
    <w:p w14:paraId="5C12D935" w14:textId="77777777" w:rsidR="00D57B24" w:rsidRPr="005F0423" w:rsidRDefault="00861CE5" w:rsidP="00033761">
      <w:pPr>
        <w:pStyle w:val="ListLetter-ContractCzechRadio"/>
        <w:numPr>
          <w:ilvl w:val="2"/>
          <w:numId w:val="21"/>
        </w:numPr>
      </w:pPr>
      <w:r w:rsidRPr="005F0423">
        <w:t xml:space="preserve">objednatel bude vyzývat </w:t>
      </w:r>
      <w:r w:rsidR="00CD4813" w:rsidRPr="005F0423">
        <w:t xml:space="preserve">poskytovatele </w:t>
      </w:r>
      <w:r w:rsidRPr="005F0423">
        <w:t xml:space="preserve">k dílčímu plnění za účelem poskytnutí plnění v souladu s touto </w:t>
      </w:r>
      <w:r w:rsidR="00E7193C" w:rsidRPr="005F0423">
        <w:t>dohod</w:t>
      </w:r>
      <w:r w:rsidRPr="005F0423">
        <w:t xml:space="preserve">ou a v rozsahu jejích příloh. </w:t>
      </w:r>
    </w:p>
    <w:p w14:paraId="5A23B958" w14:textId="77777777" w:rsidR="00D57B24" w:rsidRPr="005F0423" w:rsidRDefault="00861CE5" w:rsidP="00033761">
      <w:pPr>
        <w:pStyle w:val="ListLetter-ContractCzechRadio"/>
        <w:numPr>
          <w:ilvl w:val="2"/>
          <w:numId w:val="21"/>
        </w:numPr>
      </w:pPr>
      <w:r w:rsidRPr="005F0423">
        <w:t xml:space="preserve">objednatel zašle </w:t>
      </w:r>
      <w:r w:rsidR="00CD4813" w:rsidRPr="005F0423">
        <w:t>poskytovateli</w:t>
      </w:r>
      <w:r w:rsidRPr="005F0423">
        <w:t>:</w:t>
      </w:r>
    </w:p>
    <w:p w14:paraId="278A3ECF" w14:textId="77777777" w:rsidR="00D57B24" w:rsidRPr="005F0423" w:rsidRDefault="00861CE5" w:rsidP="00033761">
      <w:pPr>
        <w:pStyle w:val="ListLetter-ContractCzechRadio"/>
        <w:numPr>
          <w:ilvl w:val="0"/>
          <w:numId w:val="22"/>
        </w:numPr>
        <w:tabs>
          <w:tab w:val="clear" w:pos="936"/>
          <w:tab w:val="left" w:pos="993"/>
        </w:tabs>
        <w:spacing w:after="120" w:line="240" w:lineRule="auto"/>
        <w:ind w:left="981" w:hanging="357"/>
      </w:pPr>
      <w:r w:rsidRPr="005F0423">
        <w:t xml:space="preserve">písemně na adresu jeho sídla (popř. jinou předem určenou kontaktní adresu) nebo </w:t>
      </w:r>
    </w:p>
    <w:p w14:paraId="7D985CDE" w14:textId="77777777" w:rsidR="00D57B24" w:rsidRPr="005F0423" w:rsidRDefault="00861CE5" w:rsidP="00033761">
      <w:pPr>
        <w:pStyle w:val="ListLetter-ContractCzechRadio"/>
        <w:numPr>
          <w:ilvl w:val="0"/>
          <w:numId w:val="22"/>
        </w:numPr>
        <w:tabs>
          <w:tab w:val="clear" w:pos="936"/>
          <w:tab w:val="left" w:pos="993"/>
        </w:tabs>
        <w:spacing w:after="120" w:line="240" w:lineRule="auto"/>
        <w:ind w:left="981" w:hanging="357"/>
      </w:pPr>
      <w:r w:rsidRPr="005F0423">
        <w:t xml:space="preserve">datovou zprávou nebo </w:t>
      </w:r>
    </w:p>
    <w:p w14:paraId="592FB066" w14:textId="77777777" w:rsidR="00D57B24" w:rsidRPr="005F0423" w:rsidRDefault="00861CE5" w:rsidP="00033761">
      <w:pPr>
        <w:pStyle w:val="ListLetter-ContractCzechRadio"/>
        <w:numPr>
          <w:ilvl w:val="0"/>
          <w:numId w:val="22"/>
        </w:numPr>
        <w:tabs>
          <w:tab w:val="clear" w:pos="936"/>
          <w:tab w:val="left" w:pos="993"/>
        </w:tabs>
        <w:spacing w:after="120" w:line="240" w:lineRule="auto"/>
        <w:ind w:left="981" w:hanging="357"/>
      </w:pPr>
      <w:r w:rsidRPr="005F0423">
        <w:t xml:space="preserve">e-mailem na e-mailovou adresu uvedenou v této </w:t>
      </w:r>
      <w:r w:rsidR="00E7193C" w:rsidRPr="005F0423">
        <w:t>dohod</w:t>
      </w:r>
      <w:r w:rsidRPr="005F0423">
        <w:t xml:space="preserve">ě (popř. jinou předem určenou kontaktní e-mailovou adresu) </w:t>
      </w:r>
    </w:p>
    <w:p w14:paraId="158F2DB9" w14:textId="77777777" w:rsidR="00D57B24" w:rsidRPr="005F0423" w:rsidRDefault="00861CE5" w:rsidP="00D57B24">
      <w:pPr>
        <w:pStyle w:val="ListLetter-ContractCzechRadio"/>
        <w:numPr>
          <w:ilvl w:val="0"/>
          <w:numId w:val="0"/>
        </w:numPr>
        <w:ind w:left="984"/>
      </w:pPr>
      <w:r w:rsidRPr="005F0423">
        <w:rPr>
          <w:u w:val="single"/>
        </w:rPr>
        <w:t>výzvu k poskytnutí plnění</w:t>
      </w:r>
      <w:r w:rsidRPr="005F0423">
        <w:t xml:space="preserve">. Ve výzvě budou uvedeny konkrétní požadavky na realizaci plnění a veškeré podmínky plnění, vč. doby plnění. </w:t>
      </w:r>
    </w:p>
    <w:p w14:paraId="30D9BE91" w14:textId="77777777" w:rsidR="00D57B24" w:rsidRPr="005F0423" w:rsidRDefault="00861CE5" w:rsidP="00A57148">
      <w:pPr>
        <w:pStyle w:val="ListLetter-ContractCzechRadio"/>
        <w:numPr>
          <w:ilvl w:val="2"/>
          <w:numId w:val="21"/>
        </w:numPr>
      </w:pPr>
      <w:r w:rsidRPr="005F0423">
        <w:t xml:space="preserve">celková cena, kterou objednatel doplní do výzvy, bude vycházet z cen uvedených </w:t>
      </w:r>
      <w:proofErr w:type="gramStart"/>
      <w:r w:rsidRPr="005F0423">
        <w:t>v  přílohách</w:t>
      </w:r>
      <w:proofErr w:type="gramEnd"/>
      <w:r w:rsidRPr="005F0423">
        <w:t xml:space="preserve"> této </w:t>
      </w:r>
      <w:r w:rsidR="00796017" w:rsidRPr="005F0423">
        <w:t>dohody</w:t>
      </w:r>
      <w:r w:rsidRPr="005F0423">
        <w:t xml:space="preserve">. </w:t>
      </w:r>
    </w:p>
    <w:p w14:paraId="2C708889" w14:textId="77777777" w:rsidR="00D57B24" w:rsidRPr="005F0423" w:rsidRDefault="00861CE5" w:rsidP="00033761">
      <w:pPr>
        <w:pStyle w:val="ListLetter-ContractCzechRadio"/>
        <w:numPr>
          <w:ilvl w:val="2"/>
          <w:numId w:val="21"/>
        </w:numPr>
      </w:pPr>
      <w:r w:rsidRPr="005F0423">
        <w:t xml:space="preserve">při plnění do částky, která nepřesahuje </w:t>
      </w:r>
      <w:r w:rsidR="00BD1611" w:rsidRPr="005F0423">
        <w:rPr>
          <w:b/>
        </w:rPr>
        <w:t>50</w:t>
      </w:r>
      <w:r w:rsidRPr="005F0423">
        <w:rPr>
          <w:b/>
        </w:rPr>
        <w:t>.000,- Kč bez DPH</w:t>
      </w:r>
      <w:r w:rsidRPr="005F0423">
        <w:t xml:space="preserve">, bude mít výzva podobu objednávky, příp. dílčí smlouvy. </w:t>
      </w:r>
    </w:p>
    <w:p w14:paraId="7432AAA9" w14:textId="77777777" w:rsidR="00D57B24" w:rsidRPr="005F0423" w:rsidRDefault="00861CE5" w:rsidP="00D57B24">
      <w:pPr>
        <w:pStyle w:val="ListLetter-ContractCzechRadio"/>
        <w:tabs>
          <w:tab w:val="clear" w:pos="312"/>
        </w:tabs>
        <w:autoSpaceDE w:val="0"/>
        <w:autoSpaceDN w:val="0"/>
        <w:adjustRightInd w:val="0"/>
        <w:spacing w:after="200" w:line="276" w:lineRule="auto"/>
        <w:rPr>
          <w:rFonts w:cs="Arial"/>
          <w:szCs w:val="20"/>
        </w:rPr>
      </w:pPr>
      <w:r w:rsidRPr="005F0423">
        <w:rPr>
          <w:rFonts w:cs="Arial"/>
          <w:szCs w:val="20"/>
        </w:rPr>
        <w:t>při plnění, jehož č</w:t>
      </w:r>
      <w:r w:rsidRPr="005F0423">
        <w:t>á</w:t>
      </w:r>
      <w:r w:rsidRPr="005F0423">
        <w:rPr>
          <w:rFonts w:cs="Arial"/>
          <w:szCs w:val="20"/>
        </w:rPr>
        <w:t xml:space="preserve">stka </w:t>
      </w:r>
      <w:r w:rsidR="00934AB9" w:rsidRPr="005F0423">
        <w:rPr>
          <w:rFonts w:cs="Arial"/>
          <w:szCs w:val="20"/>
        </w:rPr>
        <w:t xml:space="preserve">se rovná nebo </w:t>
      </w:r>
      <w:r w:rsidRPr="005F0423">
        <w:rPr>
          <w:rFonts w:cs="Arial"/>
          <w:szCs w:val="20"/>
        </w:rPr>
        <w:t xml:space="preserve">přesahuje </w:t>
      </w:r>
      <w:r w:rsidR="00BD1611" w:rsidRPr="005F0423">
        <w:rPr>
          <w:b/>
        </w:rPr>
        <w:t>50</w:t>
      </w:r>
      <w:r w:rsidRPr="005F0423">
        <w:rPr>
          <w:b/>
        </w:rPr>
        <w:t>.000,- Kč bez DPH</w:t>
      </w:r>
      <w:r w:rsidRPr="005F0423">
        <w:rPr>
          <w:rFonts w:cs="Arial"/>
          <w:szCs w:val="20"/>
        </w:rPr>
        <w:t xml:space="preserve">, bude mít výzva podobu dílčí smlouvy. </w:t>
      </w:r>
    </w:p>
    <w:p w14:paraId="56CA0CC1" w14:textId="77777777" w:rsidR="00C4646A" w:rsidRPr="005F0423" w:rsidRDefault="00861CE5" w:rsidP="00C4646A">
      <w:pPr>
        <w:pStyle w:val="ListLetter-ContractCzechRadio"/>
        <w:numPr>
          <w:ilvl w:val="2"/>
          <w:numId w:val="21"/>
        </w:numPr>
      </w:pPr>
      <w:r w:rsidRPr="005F0423">
        <w:t>b</w:t>
      </w:r>
      <w:r w:rsidR="00D57B24" w:rsidRPr="005F0423">
        <w:t xml:space="preserve">ude-li mít výzva podobu objednávky, je </w:t>
      </w:r>
      <w:r w:rsidR="00CD4813" w:rsidRPr="005F0423">
        <w:t xml:space="preserve">poskytovatel </w:t>
      </w:r>
      <w:r w:rsidR="00D57B24" w:rsidRPr="005F0423">
        <w:t>povinen potvrdit objednateli její akceptaci, a to nejpozději následující pracovní den po doručení výzvy</w:t>
      </w:r>
      <w:r w:rsidR="005F7653" w:rsidRPr="005F0423">
        <w:t>;</w:t>
      </w:r>
    </w:p>
    <w:p w14:paraId="20582F97" w14:textId="77777777" w:rsidR="00D57B24" w:rsidRPr="005F0423" w:rsidRDefault="00861CE5" w:rsidP="00C4646A">
      <w:pPr>
        <w:pStyle w:val="ListLetter-ContractCzechRadio"/>
        <w:numPr>
          <w:ilvl w:val="2"/>
          <w:numId w:val="21"/>
        </w:numPr>
      </w:pPr>
      <w:r w:rsidRPr="005F0423">
        <w:t>b</w:t>
      </w:r>
      <w:r w:rsidR="00C4646A" w:rsidRPr="005F0423">
        <w:t xml:space="preserve">ude-li plnění poskytováno na základě objednávky, vzniká poskytovateli povinnost k poskytnutí plnění přijetím nabídky, tj. doručením oznámení o jejím přijetí </w:t>
      </w:r>
      <w:proofErr w:type="gramStart"/>
      <w:r w:rsidR="00C4646A" w:rsidRPr="005F0423">
        <w:t xml:space="preserve">objednateli; </w:t>
      </w:r>
      <w:r w:rsidR="007B4F73" w:rsidRPr="005F0423">
        <w:t xml:space="preserve"> </w:t>
      </w:r>
      <w:r w:rsidR="00C4646A" w:rsidRPr="005F0423">
        <w:t>to</w:t>
      </w:r>
      <w:proofErr w:type="gramEnd"/>
      <w:r w:rsidR="00C4646A" w:rsidRPr="005F0423">
        <w:t xml:space="preserve"> vše ve lhůtách stanovených touto dohodou nebo objednávkou;</w:t>
      </w:r>
    </w:p>
    <w:p w14:paraId="722687C6" w14:textId="77777777" w:rsidR="00D57B24" w:rsidRPr="005F0423" w:rsidRDefault="00861CE5" w:rsidP="00033761">
      <w:pPr>
        <w:pStyle w:val="ListLetter-ContractCzechRadio"/>
        <w:numPr>
          <w:ilvl w:val="2"/>
          <w:numId w:val="21"/>
        </w:numPr>
      </w:pPr>
      <w:r w:rsidRPr="005F0423">
        <w:t xml:space="preserve">bude-li mít výzva podobu dílčí smlouvy, je </w:t>
      </w:r>
      <w:r w:rsidR="00CD4813" w:rsidRPr="005F0423">
        <w:t xml:space="preserve">poskytovatel </w:t>
      </w:r>
      <w:r w:rsidRPr="005F0423">
        <w:t xml:space="preserve">povinen písemně doručit podepsanou dílčí smlouvu </w:t>
      </w:r>
      <w:r w:rsidR="00BD1611" w:rsidRPr="005F0423">
        <w:t>(ve fyzické podobě s vlastnoručním podpisem</w:t>
      </w:r>
      <w:r w:rsidR="00485997" w:rsidRPr="005F0423">
        <w:t xml:space="preserve"> oprávněného zástupce poskytovatele</w:t>
      </w:r>
      <w:r w:rsidR="00BD1611" w:rsidRPr="005F0423">
        <w:t xml:space="preserve">) </w:t>
      </w:r>
      <w:r w:rsidRPr="005F0423">
        <w:t xml:space="preserve">na adresu sídla objednatele (nebo na jinou předem určenou kontaktní adresu), a to nejpozději do </w:t>
      </w:r>
      <w:r w:rsidR="00BD1611" w:rsidRPr="005F0423">
        <w:rPr>
          <w:b/>
        </w:rPr>
        <w:t>3</w:t>
      </w:r>
      <w:r w:rsidRPr="005F0423">
        <w:rPr>
          <w:b/>
        </w:rPr>
        <w:t xml:space="preserve"> pracovních dnů</w:t>
      </w:r>
      <w:r w:rsidRPr="005F0423">
        <w:t xml:space="preserve"> ode dne doručení návrhu dílčí smlouvy ze strany objednatele. Objednatel následně bez zbytečného odkladu zajistí podpis </w:t>
      </w:r>
      <w:r w:rsidRPr="005F0423">
        <w:lastRenderedPageBreak/>
        <w:t xml:space="preserve">dílčí smlouvy a doručí příslušný počet vyhotovení dílčích smluv podepsaných oběma smluvními stranami zpět </w:t>
      </w:r>
      <w:r w:rsidR="00CD4813" w:rsidRPr="005F0423">
        <w:t>poskytovateli</w:t>
      </w:r>
      <w:r w:rsidR="005F7653" w:rsidRPr="005F0423">
        <w:t>;</w:t>
      </w:r>
    </w:p>
    <w:p w14:paraId="4B33A18D" w14:textId="77777777" w:rsidR="005F7653" w:rsidRPr="005F0423" w:rsidRDefault="00861CE5" w:rsidP="005F7653">
      <w:pPr>
        <w:pStyle w:val="ListLetter-ContractCzechRadio"/>
        <w:numPr>
          <w:ilvl w:val="2"/>
          <w:numId w:val="21"/>
        </w:numPr>
      </w:pPr>
      <w:r w:rsidRPr="005F0423">
        <w:t>bude-li plnění poskytováno na základě dílčí smlouvy, vzniká poskytovateli povinnost k poskytnutí plnění účinností dílčí smlouvy, tj. jejím uveřejněním v registru smluv; to vše ve lhůtách stanovených touto dohodou nebo dílčí smlouvou;</w:t>
      </w:r>
    </w:p>
    <w:p w14:paraId="16C98A59" w14:textId="77777777" w:rsidR="00673875" w:rsidRPr="005F0423" w:rsidRDefault="00861CE5" w:rsidP="00A57148">
      <w:pPr>
        <w:pStyle w:val="ListLetter-ContractCzechRadio"/>
        <w:numPr>
          <w:ilvl w:val="2"/>
          <w:numId w:val="21"/>
        </w:numPr>
      </w:pPr>
      <w:r w:rsidRPr="005F0423">
        <w:t>p</w:t>
      </w:r>
      <w:r w:rsidR="00D57B24" w:rsidRPr="005F0423">
        <w:t>řípadné změny v rozsahu a četnosti plnění vztahující se k dílčí smlouvě budou možné na základě vzájemné dohody smluvních stran, a to v podobě jejího dodatku. Taková dohoda musí být vždy písemná a podepsána oprávněnými osobami smluvních stran. Její součástí musí být stanovení aktualizované ceny, která nesmí být vyšší, než cena (resp. dílčí cena u jednotlivých položek, jde-li o změnu těchto položek) uvedená v</w:t>
      </w:r>
      <w:r w:rsidR="00E7193C" w:rsidRPr="005F0423">
        <w:t xml:space="preserve"> cenové </w:t>
      </w:r>
      <w:r w:rsidR="00D57B24" w:rsidRPr="005F0423">
        <w:t xml:space="preserve">nabídce </w:t>
      </w:r>
      <w:r w:rsidR="00CD4813" w:rsidRPr="005F0423">
        <w:t>poskytovatele</w:t>
      </w:r>
      <w:r w:rsidR="00D57B24" w:rsidRPr="005F0423">
        <w:t xml:space="preserve">, která je součástí této </w:t>
      </w:r>
      <w:r w:rsidR="00E7193C" w:rsidRPr="005F0423">
        <w:t>dohod</w:t>
      </w:r>
      <w:r w:rsidR="00D57B24" w:rsidRPr="005F0423">
        <w:t>y jako její příloha.</w:t>
      </w:r>
    </w:p>
    <w:p w14:paraId="4CCD2FEE" w14:textId="77777777" w:rsidR="00D57B24" w:rsidRPr="005F0423" w:rsidRDefault="00861CE5" w:rsidP="00033761">
      <w:pPr>
        <w:pStyle w:val="ListNumber-ContractCzechRadio"/>
        <w:numPr>
          <w:ilvl w:val="1"/>
          <w:numId w:val="21"/>
        </w:numPr>
      </w:pPr>
      <w:r w:rsidRPr="005F0423">
        <w:t>Výzva objednatele bude obsahovat alespoň tyto náležitosti:</w:t>
      </w:r>
    </w:p>
    <w:p w14:paraId="76B48EC1" w14:textId="77777777" w:rsidR="00D57B24" w:rsidRPr="005F0423" w:rsidRDefault="00861CE5" w:rsidP="00033761">
      <w:pPr>
        <w:pStyle w:val="ListLetter-ContractCzechRadio"/>
        <w:numPr>
          <w:ilvl w:val="2"/>
          <w:numId w:val="21"/>
        </w:numPr>
      </w:pPr>
      <w:r w:rsidRPr="005F0423">
        <w:t>Identifikační údaje objednatele;</w:t>
      </w:r>
    </w:p>
    <w:p w14:paraId="07D58564" w14:textId="77777777" w:rsidR="00D57B24" w:rsidRPr="005F0423" w:rsidRDefault="00861CE5" w:rsidP="00033761">
      <w:pPr>
        <w:pStyle w:val="ListLetter-ContractCzechRadio"/>
        <w:numPr>
          <w:ilvl w:val="2"/>
          <w:numId w:val="21"/>
        </w:numPr>
      </w:pPr>
      <w:r w:rsidRPr="005F0423">
        <w:t xml:space="preserve">Název </w:t>
      </w:r>
      <w:r w:rsidR="00796017" w:rsidRPr="005F0423">
        <w:t>jednotlivého dílčího plnění</w:t>
      </w:r>
      <w:r w:rsidRPr="005F0423">
        <w:t>;</w:t>
      </w:r>
    </w:p>
    <w:p w14:paraId="256B09CC" w14:textId="77777777" w:rsidR="00D57B24" w:rsidRPr="005F0423" w:rsidRDefault="00861CE5" w:rsidP="00033761">
      <w:pPr>
        <w:pStyle w:val="ListLetter-ContractCzechRadio"/>
        <w:numPr>
          <w:ilvl w:val="2"/>
          <w:numId w:val="21"/>
        </w:numPr>
      </w:pPr>
      <w:r w:rsidRPr="005F0423">
        <w:t>Vymezení předmětu a rozsahu plnění, (způsob) určení ceny v české měně bez DPH a s DPH, časový harmonogram plnění;</w:t>
      </w:r>
    </w:p>
    <w:p w14:paraId="1663A0FE" w14:textId="77777777" w:rsidR="00D57B24" w:rsidRPr="005F0423" w:rsidRDefault="00861CE5" w:rsidP="00033761">
      <w:pPr>
        <w:pStyle w:val="ListLetter-ContractCzechRadio"/>
        <w:numPr>
          <w:ilvl w:val="2"/>
          <w:numId w:val="21"/>
        </w:numPr>
      </w:pPr>
      <w:r w:rsidRPr="005F0423">
        <w:t xml:space="preserve">Lhůtu a místo (způsob) </w:t>
      </w:r>
      <w:r w:rsidR="00796017" w:rsidRPr="005F0423">
        <w:t>dílčího plnění</w:t>
      </w:r>
      <w:r w:rsidRPr="005F0423">
        <w:t>;</w:t>
      </w:r>
    </w:p>
    <w:p w14:paraId="0723E780" w14:textId="77777777" w:rsidR="00D57B24" w:rsidRPr="005F0423" w:rsidRDefault="00861CE5" w:rsidP="00033761">
      <w:pPr>
        <w:pStyle w:val="ListLetter-ContractCzechRadio"/>
        <w:numPr>
          <w:ilvl w:val="2"/>
          <w:numId w:val="21"/>
        </w:numPr>
      </w:pPr>
      <w:r w:rsidRPr="005F0423">
        <w:t xml:space="preserve">Další požadavky na zpracování nabídky </w:t>
      </w:r>
      <w:proofErr w:type="gramStart"/>
      <w:r w:rsidRPr="005F0423">
        <w:t>nebo  obsahu</w:t>
      </w:r>
      <w:proofErr w:type="gramEnd"/>
      <w:r w:rsidRPr="005F0423">
        <w:t xml:space="preserve"> plnění.</w:t>
      </w:r>
    </w:p>
    <w:p w14:paraId="0774C7F6" w14:textId="77777777" w:rsidR="00796017" w:rsidRPr="005F0423" w:rsidRDefault="00861CE5" w:rsidP="00A57148">
      <w:pPr>
        <w:pStyle w:val="ListNumber-ContractCzechRadio"/>
        <w:numPr>
          <w:ilvl w:val="1"/>
          <w:numId w:val="21"/>
        </w:numPr>
      </w:pPr>
      <w:r w:rsidRPr="005F0423">
        <w:t>Nestanoví-li tato dohoda jinak a připouští-li to povaha věci, použijí se veškerá ustanovení týkající se dílčích smluv přiměřeně i na objednávky.</w:t>
      </w:r>
    </w:p>
    <w:p w14:paraId="2627CD29" w14:textId="77777777" w:rsidR="00D57B24" w:rsidRPr="005F0423" w:rsidRDefault="00861CE5" w:rsidP="00D57B24">
      <w:pPr>
        <w:pStyle w:val="Heading-Number-ContractCzechRadio"/>
        <w:rPr>
          <w:color w:val="auto"/>
        </w:rPr>
      </w:pPr>
      <w:r w:rsidRPr="005F0423">
        <w:rPr>
          <w:color w:val="auto"/>
        </w:rPr>
        <w:t xml:space="preserve">Místo a doba </w:t>
      </w:r>
      <w:r w:rsidR="001E0663" w:rsidRPr="005F0423">
        <w:rPr>
          <w:color w:val="auto"/>
        </w:rPr>
        <w:t xml:space="preserve">poskytování </w:t>
      </w:r>
      <w:r w:rsidR="00CD4813" w:rsidRPr="005F0423">
        <w:rPr>
          <w:color w:val="auto"/>
        </w:rPr>
        <w:t>služeb</w:t>
      </w:r>
    </w:p>
    <w:p w14:paraId="5FF6587D" w14:textId="77777777" w:rsidR="004545D6" w:rsidRPr="005F0423" w:rsidRDefault="00E231E9" w:rsidP="00DC5555">
      <w:pPr>
        <w:pStyle w:val="ListNumber-ContractCzechRadio"/>
      </w:pPr>
      <w:r w:rsidRPr="005F0423">
        <w:t xml:space="preserve">Místem poskytování služeb </w:t>
      </w:r>
      <w:r w:rsidRPr="000D5286">
        <w:rPr>
          <w:b/>
          <w:highlight w:val="yellow"/>
        </w:rPr>
        <w:t>[DOPLNIT NÁZEV UBYTOVACÍHO ZAŘÍZENÍ]</w:t>
      </w:r>
      <w:r w:rsidRPr="00C31C65">
        <w:t xml:space="preserve"> na adrese </w:t>
      </w:r>
      <w:r w:rsidRPr="000D5286">
        <w:rPr>
          <w:b/>
          <w:highlight w:val="yellow"/>
        </w:rPr>
        <w:t>[DOPLNIT ADRESU UBYTOVACÍHO ZAŘÍZENÍ]</w:t>
      </w:r>
      <w:r w:rsidRPr="009D1E5D">
        <w:t>.</w:t>
      </w:r>
    </w:p>
    <w:p w14:paraId="08AD8EE7" w14:textId="77777777" w:rsidR="0029395B" w:rsidRPr="005F0423" w:rsidRDefault="00861CE5" w:rsidP="0029395B">
      <w:pPr>
        <w:pStyle w:val="ListNumber-ContractCzechRadio"/>
      </w:pPr>
      <w:r w:rsidRPr="005F0423">
        <w:t xml:space="preserve">Poskytovatel se zavazuje </w:t>
      </w:r>
      <w:r w:rsidR="00485997" w:rsidRPr="005F0423">
        <w:t>poskytovat</w:t>
      </w:r>
      <w:r w:rsidR="00023AD8" w:rsidRPr="005F0423">
        <w:t xml:space="preserve"> </w:t>
      </w:r>
      <w:r w:rsidRPr="005F0423">
        <w:t xml:space="preserve">služby v místě </w:t>
      </w:r>
      <w:r w:rsidR="001E0663" w:rsidRPr="005F0423">
        <w:t xml:space="preserve">poskytování služeb </w:t>
      </w:r>
      <w:r w:rsidRPr="005F0423">
        <w:t xml:space="preserve">na vlastní náklad </w:t>
      </w:r>
      <w:r w:rsidR="00023AD8" w:rsidRPr="005F0423">
        <w:rPr>
          <w:b/>
        </w:rPr>
        <w:t>v termínech uvedených v objednávce nebo dílčí smlouvě</w:t>
      </w:r>
      <w:r w:rsidRPr="005F0423">
        <w:rPr>
          <w:rFonts w:cs="Arial"/>
          <w:szCs w:val="20"/>
        </w:rPr>
        <w:t xml:space="preserve">. </w:t>
      </w:r>
    </w:p>
    <w:p w14:paraId="054FDF15" w14:textId="77777777" w:rsidR="00BA16BB" w:rsidRPr="005F0423" w:rsidRDefault="00861CE5" w:rsidP="00BA16BB">
      <w:pPr>
        <w:pStyle w:val="Heading-Number-ContractCzechRadio"/>
        <w:rPr>
          <w:color w:val="auto"/>
        </w:rPr>
      </w:pPr>
      <w:r w:rsidRPr="005F0423">
        <w:rPr>
          <w:color w:val="auto"/>
        </w:rPr>
        <w:t>Cena a platební podmínky</w:t>
      </w:r>
    </w:p>
    <w:p w14:paraId="642DCDB7" w14:textId="77777777" w:rsidR="00EC716D" w:rsidRPr="005F0423" w:rsidRDefault="00861CE5" w:rsidP="00EC716D">
      <w:pPr>
        <w:pStyle w:val="ListNumber-ContractCzechRadio"/>
      </w:pPr>
      <w:r w:rsidRPr="005F0423">
        <w:t xml:space="preserve">Cena plnění dle této </w:t>
      </w:r>
      <w:r w:rsidR="00796017" w:rsidRPr="005F0423">
        <w:t>dohod</w:t>
      </w:r>
      <w:r w:rsidRPr="005F0423">
        <w:t xml:space="preserve">y za dobu </w:t>
      </w:r>
      <w:r w:rsidR="00796017" w:rsidRPr="005F0423">
        <w:t xml:space="preserve">její </w:t>
      </w:r>
      <w:r w:rsidRPr="005F0423">
        <w:t>účinnosti nepřesáhne částku</w:t>
      </w:r>
      <w:r w:rsidR="00351349" w:rsidRPr="005F0423">
        <w:t xml:space="preserve"> ve výši</w:t>
      </w:r>
      <w:r w:rsidR="007278F4" w:rsidRPr="005F0423">
        <w:t xml:space="preserve"> </w:t>
      </w:r>
      <w:r w:rsidR="006873FB" w:rsidRPr="00CE0A4C">
        <w:rPr>
          <w:rFonts w:cs="Arial"/>
          <w:b/>
          <w:szCs w:val="20"/>
        </w:rPr>
        <w:t>260.</w:t>
      </w:r>
      <w:r w:rsidR="00532295" w:rsidRPr="00CE0A4C">
        <w:rPr>
          <w:rFonts w:cs="Arial"/>
          <w:b/>
          <w:szCs w:val="20"/>
        </w:rPr>
        <w:t>000</w:t>
      </w:r>
      <w:r w:rsidR="009164F0" w:rsidRPr="005F0423">
        <w:rPr>
          <w:rFonts w:cs="Arial"/>
          <w:b/>
          <w:szCs w:val="20"/>
        </w:rPr>
        <w:t>,- Kč</w:t>
      </w:r>
      <w:r w:rsidR="009164F0" w:rsidRPr="005F0423">
        <w:rPr>
          <w:rFonts w:cs="Arial"/>
          <w:szCs w:val="20"/>
        </w:rPr>
        <w:t xml:space="preserve"> (slovy: </w:t>
      </w:r>
      <w:r w:rsidR="00532295">
        <w:rPr>
          <w:rFonts w:cs="Arial"/>
          <w:szCs w:val="20"/>
        </w:rPr>
        <w:t>dvě stě šedesát tisíc</w:t>
      </w:r>
      <w:r w:rsidR="00351349" w:rsidRPr="005F0423">
        <w:rPr>
          <w:rFonts w:cs="Arial"/>
          <w:szCs w:val="20"/>
        </w:rPr>
        <w:t xml:space="preserve"> </w:t>
      </w:r>
      <w:r w:rsidR="009164F0" w:rsidRPr="005F0423">
        <w:rPr>
          <w:rFonts w:cs="Arial"/>
          <w:szCs w:val="20"/>
        </w:rPr>
        <w:t xml:space="preserve">korun českých) </w:t>
      </w:r>
      <w:r w:rsidR="009164F0" w:rsidRPr="005F0423">
        <w:rPr>
          <w:rFonts w:cs="Arial"/>
          <w:b/>
          <w:szCs w:val="20"/>
        </w:rPr>
        <w:t>bez DPH</w:t>
      </w:r>
      <w:r w:rsidR="009164F0" w:rsidRPr="005F0423">
        <w:rPr>
          <w:rFonts w:cs="Arial"/>
          <w:szCs w:val="20"/>
        </w:rPr>
        <w:t>.</w:t>
      </w:r>
    </w:p>
    <w:p w14:paraId="4C39E250" w14:textId="77777777" w:rsidR="00BB5BFE" w:rsidRPr="005F0423" w:rsidRDefault="00BB5BFE" w:rsidP="00BB5BFE">
      <w:pPr>
        <w:pStyle w:val="ListNumber-ContractCzechRadio"/>
      </w:pPr>
      <w:r w:rsidRPr="005F0423">
        <w:t>Objednatel je povinen hradit poskytovateli ceny v souladu s jeho nabídkou v</w:t>
      </w:r>
      <w:r>
        <w:t>e</w:t>
      </w:r>
      <w:r w:rsidRPr="005F0423">
        <w:t> </w:t>
      </w:r>
      <w:r>
        <w:t>výběrovém</w:t>
      </w:r>
      <w:r w:rsidRPr="005F0423">
        <w:t xml:space="preserve"> řízení </w:t>
      </w:r>
      <w:r w:rsidRPr="005F0423">
        <w:rPr>
          <w:rFonts w:cs="Arial"/>
        </w:rPr>
        <w:t>k veřejné zakázce</w:t>
      </w:r>
      <w:r w:rsidRPr="005F0423">
        <w:t>, a to za plnění po něm požadovan</w:t>
      </w:r>
      <w:r>
        <w:t>á</w:t>
      </w:r>
      <w:r w:rsidRPr="005F0423">
        <w:t xml:space="preserve"> jednotlivými dílčími smlouvami či objednávkami. K ceně plnění bude přičtena DPH v sazbě platné v den uskutečnění zdanitelného plnění.</w:t>
      </w:r>
    </w:p>
    <w:p w14:paraId="63ABE210" w14:textId="77777777" w:rsidR="00BB5BFE" w:rsidRPr="005F0423" w:rsidRDefault="00BB5BFE" w:rsidP="00BB5BFE">
      <w:pPr>
        <w:pStyle w:val="ListNumber-ContractCzechRadio"/>
      </w:pPr>
      <w:r>
        <w:t>Ceny uvedené v této dohodě vč. jejích příloh jsou</w:t>
      </w:r>
      <w:r w:rsidRPr="006D0812">
        <w:t xml:space="preserve"> konečn</w:t>
      </w:r>
      <w:r>
        <w:t>é</w:t>
      </w:r>
      <w:r w:rsidRPr="006D0812">
        <w:t xml:space="preserve"> a zahrnuj</w:t>
      </w:r>
      <w:r>
        <w:t>í</w:t>
      </w:r>
      <w:r w:rsidRPr="006D0812">
        <w:t xml:space="preserve"> </w:t>
      </w:r>
      <w:r w:rsidRPr="005F0423">
        <w:t xml:space="preserve">veškeré náklady poskytovatele související s poskytováním služeb </w:t>
      </w:r>
      <w:r>
        <w:t xml:space="preserve">a splněním všech povinností </w:t>
      </w:r>
      <w:r w:rsidRPr="005F0423">
        <w:t>dle této dohody</w:t>
      </w:r>
      <w:r>
        <w:t xml:space="preserve"> a příslušné dílčí smlouvy</w:t>
      </w:r>
      <w:r w:rsidRPr="005F0423">
        <w:t xml:space="preserve"> (vč.</w:t>
      </w:r>
      <w:r>
        <w:t xml:space="preserve"> nákladů na</w:t>
      </w:r>
      <w:r w:rsidRPr="005F0423">
        <w:t xml:space="preserve"> </w:t>
      </w:r>
      <w:r>
        <w:t>stravování, lůžkoviny, používání sociálního zařízení, včetně teplé vody na mytí po celý den, městský poplatek</w:t>
      </w:r>
      <w:r w:rsidRPr="005F0423">
        <w:t xml:space="preserve"> atd.). Objednatel neposkytuje </w:t>
      </w:r>
      <w:r>
        <w:t xml:space="preserve">poskytovateli </w:t>
      </w:r>
      <w:r w:rsidRPr="005F0423">
        <w:t>jakékoli zálohy.</w:t>
      </w:r>
    </w:p>
    <w:p w14:paraId="540C7932" w14:textId="77777777" w:rsidR="00BB5BFE" w:rsidRPr="005F0423" w:rsidRDefault="00BB5BFE" w:rsidP="00BB5BFE">
      <w:pPr>
        <w:pStyle w:val="ListNumber-ContractCzechRadio"/>
      </w:pPr>
      <w:r w:rsidRPr="005F0423">
        <w:lastRenderedPageBreak/>
        <w:t>Úhrada ceny bude prováděna</w:t>
      </w:r>
      <w:r>
        <w:t xml:space="preserve"> objednatelem</w:t>
      </w:r>
      <w:r w:rsidRPr="005F0423">
        <w:t xml:space="preserve"> po poskytnutí služeb </w:t>
      </w:r>
      <w:r>
        <w:t xml:space="preserve">objednateli </w:t>
      </w:r>
      <w:r w:rsidRPr="005F0423">
        <w:t>dle dílčí smlouvy nebo objednávky na základě daňového dokladu (dále jen jako „</w:t>
      </w:r>
      <w:r w:rsidRPr="005F0423">
        <w:rPr>
          <w:b/>
        </w:rPr>
        <w:t>faktura</w:t>
      </w:r>
      <w:r w:rsidRPr="005F0423">
        <w:t xml:space="preserve">“) vystaveného poskytovatelem. Poskytovatel má právo na zaplacení ceny okamžikem řádného splnění svého závazku, tedy okamžikem poskytnutí kompletních služeb objednateli dle </w:t>
      </w:r>
      <w:r>
        <w:t>dílčí smlouvy nebo objednávky</w:t>
      </w:r>
      <w:r w:rsidRPr="005F0423">
        <w:t>.</w:t>
      </w:r>
    </w:p>
    <w:p w14:paraId="7D9256E4" w14:textId="77777777" w:rsidR="00BB5BFE" w:rsidRPr="005F0423" w:rsidRDefault="00BB5BFE" w:rsidP="00BB5BFE">
      <w:pPr>
        <w:pStyle w:val="ListNumber-ContractCzechRadio"/>
      </w:pPr>
      <w:r w:rsidRPr="005F0423">
        <w:t>Splatnost faktur je stanovena na 24 dnů od data vystavení každé faktury poskytovatelem, a to za předpokladu jejího doručení na fakturační adresu, kterou je sídlo objednatele, do 3 dnů od data</w:t>
      </w:r>
      <w:r>
        <w:t xml:space="preserve"> jejího</w:t>
      </w:r>
      <w:r w:rsidRPr="005F0423">
        <w:t xml:space="preserve"> vystavení. V případě pozdějšího doručení faktury </w:t>
      </w:r>
      <w:r>
        <w:t>činí</w:t>
      </w:r>
      <w:r w:rsidRPr="005F0423">
        <w:t xml:space="preserve"> splatnost </w:t>
      </w:r>
      <w:r>
        <w:t xml:space="preserve">faktury </w:t>
      </w:r>
      <w:r w:rsidRPr="005F0423">
        <w:t xml:space="preserve">21 dnů ode dne </w:t>
      </w:r>
      <w:r>
        <w:t xml:space="preserve">jejího </w:t>
      </w:r>
      <w:r w:rsidRPr="005F0423">
        <w:t>skutečného doručení objednateli.</w:t>
      </w:r>
    </w:p>
    <w:p w14:paraId="721C5FF6" w14:textId="77777777" w:rsidR="00BB5BFE" w:rsidRPr="005F0423" w:rsidRDefault="00BB5BFE" w:rsidP="00BB5BFE">
      <w:pPr>
        <w:pStyle w:val="ListNumber-ContractCzechRadio"/>
      </w:pPr>
      <w:r w:rsidRPr="005F0423">
        <w:t>Nebude</w:t>
      </w:r>
      <w:r>
        <w:t>-</w:t>
      </w:r>
      <w:r w:rsidRPr="005F0423">
        <w:t>li faktura obsahovat veškeré náležitosti podle zákona č. 235/2004 Sb., o dani z přidané hodnoty, ve znění pozdějších předpisů (dále jen „</w:t>
      </w:r>
      <w:r w:rsidRPr="005F0423">
        <w:rPr>
          <w:b/>
        </w:rPr>
        <w:t>ZDPH</w:t>
      </w:r>
      <w:r w:rsidRPr="005F0423">
        <w:t>“) nebo podle jiných obecně platných právních předpisů nebo bude</w:t>
      </w:r>
      <w:r>
        <w:t>-</w:t>
      </w:r>
      <w:r w:rsidRPr="005F0423">
        <w:t xml:space="preserve">li v rozporu s podmínkami vyúčtování podle dohody a dílčí smlouvy, je objednatel oprávněn fakturu poskytovateli vrátit s pokyny k její opravě. V takovém případě splatnost faktury nezačala běžet a splatnost nové opravné faktury počne běžet od samého počátku až prvním dnem po jejím doručení objednateli. </w:t>
      </w:r>
    </w:p>
    <w:p w14:paraId="41B66B99" w14:textId="4510D499" w:rsidR="001969D0" w:rsidRPr="005F0423" w:rsidRDefault="00BB5BFE" w:rsidP="001969D0">
      <w:pPr>
        <w:pStyle w:val="ListNumber-ContractCzechRadio"/>
      </w:pPr>
      <w:r w:rsidRPr="005F0423">
        <w:t xml:space="preserve">Poskytovatel zdanitelného plnění prohlašuje, že není v souladu s § </w:t>
      </w:r>
      <w:proofErr w:type="gramStart"/>
      <w:r w:rsidRPr="005F0423">
        <w:t>106a</w:t>
      </w:r>
      <w:proofErr w:type="gramEnd"/>
      <w:r w:rsidRPr="005F0423">
        <w:t xml:space="preserve"> ZDPH tzv. nespolehlivým plátcem. Smluvní strany se dohodly, že v případě, že Český rozhlas jako příjemce zdanitelného </w:t>
      </w:r>
      <w:proofErr w:type="gramStart"/>
      <w:r w:rsidRPr="005F0423">
        <w:t>plnění  bude</w:t>
      </w:r>
      <w:proofErr w:type="gramEnd"/>
      <w:r w:rsidRPr="005F0423">
        <w:t xml:space="preserve"> ručit v souladu s § 109 ZDPH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w:t>
      </w:r>
      <w:proofErr w:type="gramStart"/>
      <w:r w:rsidRPr="005F0423">
        <w:t>zdanitelného  plnění</w:t>
      </w:r>
      <w:proofErr w:type="gramEnd"/>
      <w:r w:rsidRPr="005F0423">
        <w:t xml:space="preserve"> písemný doklad. Český rozhlas má právo odstoupit od této dohody v případě, že poskytovatel zdanitelného plnění bude v průběhu trvání této dohody prohlášen za nespolehlivého plátce</w:t>
      </w:r>
      <w:r w:rsidR="00861CE5" w:rsidRPr="005F0423">
        <w:t>.</w:t>
      </w:r>
    </w:p>
    <w:p w14:paraId="0E4AA2C1" w14:textId="77777777" w:rsidR="001969D0" w:rsidRPr="005F0423" w:rsidRDefault="00861CE5" w:rsidP="001969D0">
      <w:pPr>
        <w:pStyle w:val="Heading-Number-ContractCzechRadio"/>
        <w:rPr>
          <w:color w:val="auto"/>
        </w:rPr>
      </w:pPr>
      <w:r w:rsidRPr="005F0423">
        <w:rPr>
          <w:color w:val="auto"/>
        </w:rPr>
        <w:t xml:space="preserve">Změny </w:t>
      </w:r>
      <w:r w:rsidR="002B7412" w:rsidRPr="005F0423">
        <w:rPr>
          <w:color w:val="auto"/>
        </w:rPr>
        <w:t>dohod</w:t>
      </w:r>
      <w:r w:rsidRPr="005F0423">
        <w:rPr>
          <w:color w:val="auto"/>
        </w:rPr>
        <w:t>y a komunikace smluvních stran</w:t>
      </w:r>
    </w:p>
    <w:p w14:paraId="6052753E" w14:textId="77777777" w:rsidR="001969D0" w:rsidRPr="005F0423" w:rsidRDefault="00861CE5" w:rsidP="001969D0">
      <w:pPr>
        <w:pStyle w:val="ListNumber-ContractCzechRadio"/>
      </w:pPr>
      <w:r w:rsidRPr="005F0423">
        <w:t xml:space="preserve">Tato </w:t>
      </w:r>
      <w:r w:rsidR="00671BDC" w:rsidRPr="005F0423">
        <w:t>dohod</w:t>
      </w:r>
      <w:r w:rsidRPr="005F0423">
        <w:t>a může být měněna pouze písemnou dohodou smluvních stran nazvanou „</w:t>
      </w:r>
      <w:r w:rsidRPr="005F0423">
        <w:rPr>
          <w:b/>
        </w:rPr>
        <w:t>dodatek k</w:t>
      </w:r>
      <w:r w:rsidR="00E7193C" w:rsidRPr="005F0423">
        <w:rPr>
          <w:b/>
        </w:rPr>
        <w:t> rámcové dohod</w:t>
      </w:r>
      <w:r w:rsidRPr="005F0423">
        <w:rPr>
          <w:b/>
        </w:rPr>
        <w:t>ě</w:t>
      </w:r>
      <w:r w:rsidRPr="005F0423">
        <w:t>“, která bude podepsána oprávněnými zástupci smluvních stran. Dodatky musí být číslovány vzestupně počínaje číslem 1.</w:t>
      </w:r>
    </w:p>
    <w:p w14:paraId="5668AF07" w14:textId="77777777" w:rsidR="001969D0" w:rsidRPr="005F0423" w:rsidRDefault="00861CE5" w:rsidP="001969D0">
      <w:pPr>
        <w:pStyle w:val="ListNumber-ContractCzechRadio"/>
      </w:pPr>
      <w:r w:rsidRPr="005F0423">
        <w:t xml:space="preserve">Jakékoliv jiné dokumenty, zejména zápisy, protokoly, přejímky apod. se za změnu </w:t>
      </w:r>
      <w:r w:rsidR="00671BDC" w:rsidRPr="005F0423">
        <w:t>dohod</w:t>
      </w:r>
      <w:r w:rsidRPr="005F0423">
        <w:t>y nepovažují.</w:t>
      </w:r>
    </w:p>
    <w:p w14:paraId="090F81C7" w14:textId="77777777" w:rsidR="001969D0" w:rsidRPr="005F0423" w:rsidRDefault="00861CE5" w:rsidP="004B1C35">
      <w:pPr>
        <w:pStyle w:val="ListNumber-ContractCzechRadio"/>
      </w:pPr>
      <w:r w:rsidRPr="005F0423">
        <w:t xml:space="preserve">Smluvní strany v rámci zachování právní jistoty sjednávají, že jakákoli jejich vzájemná komunikace (provozní záležitosti neměnící podmínky této </w:t>
      </w:r>
      <w:r w:rsidR="00671BDC" w:rsidRPr="005F0423">
        <w:t>dohod</w:t>
      </w:r>
      <w:r w:rsidRPr="005F0423">
        <w:t xml:space="preserve">y, konkretizace plnění, potvrzování si podmínek plnění, upozorňování na podstatné skutečnosti týkající se vzájemné spolupráce apod.) bude probíhat výhradně písemnou formou, a to vždy minimálně formou </w:t>
      </w:r>
      <w:r w:rsidRPr="005F0423">
        <w:br/>
        <w:t xml:space="preserve">e-mailové korespondence mezi zástupci </w:t>
      </w:r>
      <w:r w:rsidR="00173FD0" w:rsidRPr="005F0423">
        <w:t xml:space="preserve">pro věcná jednání </w:t>
      </w:r>
      <w:r w:rsidR="00EA689E" w:rsidRPr="005F0423">
        <w:t>dle</w:t>
      </w:r>
      <w:r w:rsidR="00173FD0" w:rsidRPr="005F0423">
        <w:t xml:space="preserve"> této</w:t>
      </w:r>
      <w:r w:rsidRPr="005F0423">
        <w:t xml:space="preserve"> </w:t>
      </w:r>
      <w:r w:rsidR="00671BDC" w:rsidRPr="005F0423">
        <w:t>dohod</w:t>
      </w:r>
      <w:r w:rsidRPr="005F0423">
        <w:t xml:space="preserve">y. Pro právní jednání směřující ke vzniku, změně nebo zániku </w:t>
      </w:r>
      <w:r w:rsidR="00671BDC" w:rsidRPr="005F0423">
        <w:t>dohod</w:t>
      </w:r>
      <w:r w:rsidRPr="005F0423">
        <w:t>y nebo dílčí smlouvy nebo pro uplatňování sankcí však není e-mailová forma komunikace dostačující.</w:t>
      </w:r>
    </w:p>
    <w:p w14:paraId="32F267CA" w14:textId="77777777" w:rsidR="001969D0" w:rsidRPr="005F0423" w:rsidRDefault="00861CE5" w:rsidP="004B1C35">
      <w:pPr>
        <w:pStyle w:val="ListNumber-ContractCzechRadio"/>
      </w:pPr>
      <w:r w:rsidRPr="005F0423">
        <w:t xml:space="preserve">Pokud by některá ze smluvních stran změnila svého zástupce </w:t>
      </w:r>
      <w:r w:rsidR="002B7412" w:rsidRPr="005F0423">
        <w:t>pro věcná jednání a/nebo jeho kontaktní údaje</w:t>
      </w:r>
      <w:r w:rsidRPr="005F0423">
        <w:t xml:space="preserve">, je povinna písemně vyrozumět druhou smluvní stranu do </w:t>
      </w:r>
      <w:r w:rsidR="002B7412" w:rsidRPr="005F0423">
        <w:t>5</w:t>
      </w:r>
      <w:r w:rsidRPr="005F0423">
        <w:t xml:space="preserve"> dnů po takové změně. Řádným doručením tohoto oznámení dojde ke změně zástupce</w:t>
      </w:r>
      <w:r w:rsidR="002B7412" w:rsidRPr="005F0423">
        <w:t xml:space="preserve"> a/nebo jeho kontaktních údajů</w:t>
      </w:r>
      <w:r w:rsidRPr="005F0423">
        <w:t xml:space="preserve"> bez nutnosti uzavření dodatku k této </w:t>
      </w:r>
      <w:r w:rsidR="002B7412" w:rsidRPr="005F0423">
        <w:t>dohod</w:t>
      </w:r>
      <w:r w:rsidRPr="005F0423">
        <w:t xml:space="preserve">ě. </w:t>
      </w:r>
      <w:r w:rsidR="000C37FD" w:rsidRPr="005F0423">
        <w:rPr>
          <w:noProof/>
          <w:lang w:eastAsia="cs-CZ"/>
        </w:rPr>
        <mc:AlternateContent>
          <mc:Choice Requires="wps">
            <w:drawing>
              <wp:anchor distT="0" distB="0" distL="114300" distR="114300" simplePos="0" relativeHeight="251658240" behindDoc="0" locked="0" layoutInCell="1" allowOverlap="1" wp14:anchorId="177D3E18" wp14:editId="3AC3E3BA">
                <wp:simplePos x="0" y="0"/>
                <wp:positionH relativeFrom="column">
                  <wp:posOffset>0</wp:posOffset>
                </wp:positionH>
                <wp:positionV relativeFrom="paragraph">
                  <wp:posOffset>0</wp:posOffset>
                </wp:positionV>
                <wp:extent cx="251460" cy="408940"/>
                <wp:effectExtent l="0" t="0" r="0" b="0"/>
                <wp:wrapNone/>
                <wp:docPr id="10" name="Textové pole 10"/>
                <wp:cNvGraphicFramePr/>
                <a:graphic xmlns:a="http://schemas.openxmlformats.org/drawingml/2006/main">
                  <a:graphicData uri="http://schemas.microsoft.com/office/word/2010/wordprocessingShape">
                    <wps:wsp>
                      <wps:cNvSpPr txBox="1"/>
                      <wps:spPr>
                        <a:xfrm>
                          <a:off x="0" y="0"/>
                          <a:ext cx="251460" cy="408940"/>
                        </a:xfrm>
                        <a:prstGeom prst="rect">
                          <a:avLst/>
                        </a:prstGeom>
                        <a:noFill/>
                        <a:ln>
                          <a:noFill/>
                        </a:ln>
                        <a:effectLst/>
                      </wps:spPr>
                      <wps:txbx>
                        <w:txbxContent>
                          <w:p w14:paraId="485261D1" w14:textId="77777777" w:rsidR="002A2C2D" w:rsidRPr="008519AB" w:rsidRDefault="002A2C2D" w:rsidP="001969D0">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w14:anchorId="177D3E18" id="Textové pole 10" o:spid="_x0000_s1030" type="#_x0000_t202" style="position:absolute;left:0;text-align:left;margin-left:0;margin-top:0;width:19.8pt;height:32.2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" filled="f" stroked="f">
                <v:textbox style="mso-fit-shape-to-text:t">
                  <w:txbxContent>
                    <w:p w14:paraId="485261D1" w14:textId="77777777" w:rsidR="002A2C2D" w:rsidRPr="008519AB" w:rsidRDefault="002A2C2D" w:rsidP="001969D0">
                      <w:pPr>
                        <w:pStyle w:val="ListNumber-ContractCzechRadio"/>
                        <w:numPr>
                          <w:ilvl w:val="0"/>
                          <w:numId w:val="0"/>
                        </w:numPr>
                      </w:pPr>
                    </w:p>
                  </w:txbxContent>
                </v:textbox>
              </v:shape>
            </w:pict>
          </mc:Fallback>
        </mc:AlternateContent>
      </w:r>
    </w:p>
    <w:p w14:paraId="18848893" w14:textId="77777777" w:rsidR="009B383C" w:rsidRPr="005F0423" w:rsidRDefault="00861CE5" w:rsidP="009B383C">
      <w:pPr>
        <w:pStyle w:val="Heading-Number-ContractCzechRadio"/>
        <w:rPr>
          <w:rFonts w:cs="Arial"/>
          <w:color w:val="auto"/>
        </w:rPr>
      </w:pPr>
      <w:r w:rsidRPr="005F0423">
        <w:rPr>
          <w:color w:val="auto"/>
        </w:rPr>
        <w:t>Řádné poskytnutí</w:t>
      </w:r>
      <w:r w:rsidR="008A670D" w:rsidRPr="005F0423">
        <w:rPr>
          <w:rFonts w:cs="Arial"/>
          <w:color w:val="auto"/>
          <w:szCs w:val="24"/>
        </w:rPr>
        <w:t xml:space="preserve"> služeb</w:t>
      </w:r>
    </w:p>
    <w:p w14:paraId="2F78413A" w14:textId="77777777" w:rsidR="00090C0E" w:rsidRPr="005F0423" w:rsidRDefault="00861CE5" w:rsidP="00090C0E">
      <w:pPr>
        <w:pStyle w:val="ListNumber-ContractCzechRadio"/>
        <w:numPr>
          <w:ilvl w:val="1"/>
          <w:numId w:val="33"/>
        </w:numPr>
      </w:pPr>
      <w:r w:rsidRPr="005F0423">
        <w:t xml:space="preserve">Smluvní strany potvrdí řádné a včasné poskytnutí služeb ze strany poskytovatele v ujednaném rozsahu a kvalitě podpisem protokolu o poskytnutí </w:t>
      </w:r>
      <w:proofErr w:type="gramStart"/>
      <w:r w:rsidRPr="005F0423">
        <w:t>služeb</w:t>
      </w:r>
      <w:r w:rsidR="00C5014D">
        <w:t xml:space="preserve"> </w:t>
      </w:r>
      <w:r w:rsidR="00D97B1C" w:rsidRPr="005F0423">
        <w:t xml:space="preserve"> </w:t>
      </w:r>
      <w:r w:rsidRPr="005F0423">
        <w:t>(</w:t>
      </w:r>
      <w:proofErr w:type="gramEnd"/>
      <w:r w:rsidRPr="005F0423">
        <w:t>dále jen „</w:t>
      </w:r>
      <w:r w:rsidRPr="005F0423">
        <w:rPr>
          <w:b/>
        </w:rPr>
        <w:t xml:space="preserve">protokol o poskytnutí </w:t>
      </w:r>
      <w:r w:rsidRPr="005F0423">
        <w:rPr>
          <w:b/>
        </w:rPr>
        <w:lastRenderedPageBreak/>
        <w:t>služeb</w:t>
      </w:r>
      <w:r w:rsidR="00D97B1C" w:rsidRPr="005F0423">
        <w:t>“)</w:t>
      </w:r>
      <w:r w:rsidRPr="005F0423">
        <w:t xml:space="preserve"> </w:t>
      </w:r>
      <w:r w:rsidR="00D97B1C" w:rsidRPr="005F0423">
        <w:t xml:space="preserve">a jehož kopie musí být součástí faktury. </w:t>
      </w:r>
      <w:r w:rsidRPr="005F0423">
        <w:t>Objednatel je oprávněn reklamovat poskytnutí služeb (či jednotlivé části), které není v souladu s touto dohodou a příslušnou dílčí smlouvou nebo pokud objednatel zjistí, že služby vykazují vady či nedodělky. V takovém případě smluvní strany sepíší protokol o poskytnutí služeb s výhradami, a to v rozsahu, v jakém došlo ke skutečnému převzetí řádně a včas poskytnutých služeb objednatelem, a ohledně vadné části uvedou do protokolu o poskytnutí služeb rozhodné skutečnosti a další důležité okolnosti. Smluvní strany dále uvedou, jaké vady či nedodělky služby vykazovaly a určí lhůtu k odstranění těchto vad či nedodělků, která však nesmí být delší než 10 dní. Poskytovatel splnil řádně svou povinnost z této smlouvy až okamžikem poskytnutím kompletních služeb bez vad a nedodělků, pokud si strany písemně nedohodnou něco jiného.</w:t>
      </w:r>
    </w:p>
    <w:p w14:paraId="336B0F09" w14:textId="77777777" w:rsidR="00090C0E" w:rsidRPr="005F0423" w:rsidRDefault="00861CE5" w:rsidP="00090C0E">
      <w:pPr>
        <w:pStyle w:val="ListNumber-ContractCzechRadio"/>
        <w:numPr>
          <w:ilvl w:val="1"/>
          <w:numId w:val="32"/>
        </w:numPr>
      </w:pPr>
      <w:r w:rsidRPr="005F0423">
        <w:t>Služby jsou provedeny až okamžikem poskytnutí služeb bez jakýchkoliv vad a nedodělků. Rozhodující je podpis protokolu o poskytnutí služeb bez vad a nedodělků oprávněnými zástupci obou smluvních stran.</w:t>
      </w:r>
    </w:p>
    <w:p w14:paraId="2D2C9241" w14:textId="77777777" w:rsidR="00090C0E" w:rsidRPr="005F0423" w:rsidRDefault="00861CE5" w:rsidP="00090C0E">
      <w:pPr>
        <w:pStyle w:val="ListNumber-ContractCzechRadio"/>
        <w:numPr>
          <w:ilvl w:val="1"/>
          <w:numId w:val="32"/>
        </w:numPr>
      </w:pPr>
      <w:r w:rsidRPr="005F0423">
        <w:t>Smluvní strany jsou oprávněny stvrdit písemným protokolem i jiné skutečnosti, jež se vyskytnou v průběhu účinnosti této dohody – zejm. úspěšné provedení zkoušek po odstranění vad aj.</w:t>
      </w:r>
    </w:p>
    <w:p w14:paraId="21F3941E" w14:textId="77777777" w:rsidR="00A11BC0" w:rsidRPr="005F0423" w:rsidRDefault="00861CE5" w:rsidP="00A11BC0">
      <w:pPr>
        <w:pStyle w:val="Heading-Number-ContractCzechRadio"/>
        <w:rPr>
          <w:color w:val="auto"/>
        </w:rPr>
      </w:pPr>
      <w:r w:rsidRPr="005F0423">
        <w:rPr>
          <w:color w:val="auto"/>
        </w:rPr>
        <w:t>Kvalita služeb</w:t>
      </w:r>
    </w:p>
    <w:p w14:paraId="188607D6" w14:textId="77777777" w:rsidR="00090C0E" w:rsidRPr="005F0423" w:rsidRDefault="00861CE5" w:rsidP="00090C0E">
      <w:pPr>
        <w:pStyle w:val="ListNumber-ContractCzechRadio"/>
        <w:rPr>
          <w:szCs w:val="24"/>
        </w:rPr>
      </w:pPr>
      <w:r w:rsidRPr="005F0423">
        <w:t xml:space="preserve">Poskytovatel prohlašuje, že služby jsou poskytovány bez faktických a právních vad a odpovídají této smlouvě a platným právním předpisům. Poskytovatel je povinen při poskytování služeb postupovat v souladu s platnými právními předpisy a českými technickými normami ČSN. </w:t>
      </w:r>
    </w:p>
    <w:p w14:paraId="68E75469" w14:textId="77777777" w:rsidR="00090C0E" w:rsidRPr="005F0423" w:rsidRDefault="00861CE5" w:rsidP="00090C0E">
      <w:pPr>
        <w:pStyle w:val="ListNumber-ContractCzechRadio"/>
        <w:rPr>
          <w:szCs w:val="24"/>
        </w:rPr>
      </w:pPr>
      <w:r w:rsidRPr="005F0423">
        <w:t xml:space="preserve">Poskytovatel okamžikem účinnosti dílčí smlouvy, přebírá odpovědnost za to, že služby dle této dílčí smlouvy budou po dobu plnění určenou příslušnou dílčí smlouvou způsobilé ke svému užití, jejich kvalita bude odpovídat této smlouvě a budou vykazovat vlastnosti vymezené touto dohodou a dílčí smlouvou, popř. vlastnosti obvyklé. </w:t>
      </w:r>
    </w:p>
    <w:p w14:paraId="0D9E3EC7" w14:textId="77777777" w:rsidR="00090C0E" w:rsidRPr="005F0423" w:rsidRDefault="00861CE5" w:rsidP="00090C0E">
      <w:pPr>
        <w:pStyle w:val="ListNumber-ContractCzechRadio"/>
        <w:rPr>
          <w:szCs w:val="24"/>
        </w:rPr>
      </w:pPr>
      <w:r w:rsidRPr="005F0423">
        <w:t>Poskytovatel je povinen po dobu dle předchozího odstavce tohoto článku dohody bezplatně odstranit vady služeb, které se na službách objeví, a to nejpozději do 3 dnů od jejího oznámení objednatelem, přičemž o dobu odstraňování vady se automaticky a bezplatně prodlužuje doba, po kterou je objednatel oprávněn daný mediální prostor užívat. V případě, že bude poskytovatel v prodlení s odstraněním vady, je objednatel oprávněn vadu odstranit sám na náklady poskytovatele, který se mu je zavazuje neprodleně uhradit.</w:t>
      </w:r>
    </w:p>
    <w:p w14:paraId="0ADB0AB9" w14:textId="77777777" w:rsidR="001A3BA4" w:rsidRPr="005F0423" w:rsidRDefault="00861CE5" w:rsidP="00130C75">
      <w:pPr>
        <w:pStyle w:val="Heading-Number-ContractCzechRadio"/>
        <w:rPr>
          <w:color w:val="auto"/>
        </w:rPr>
      </w:pPr>
      <w:r w:rsidRPr="005F0423">
        <w:rPr>
          <w:color w:val="auto"/>
        </w:rPr>
        <w:t>Práva a povinnosti smluvních stran</w:t>
      </w:r>
    </w:p>
    <w:p w14:paraId="1037180D" w14:textId="77777777" w:rsidR="001A3BA4" w:rsidRPr="005F0423" w:rsidRDefault="00861CE5" w:rsidP="001A3BA4">
      <w:pPr>
        <w:pStyle w:val="ListNumber-ContractCzechRadio"/>
      </w:pPr>
      <w:r w:rsidRPr="005F0423">
        <w:rPr>
          <w:u w:val="single"/>
        </w:rPr>
        <w:t xml:space="preserve">Práva a povinnosti </w:t>
      </w:r>
      <w:r w:rsidR="001D3BE0" w:rsidRPr="005F0423">
        <w:rPr>
          <w:u w:val="single"/>
        </w:rPr>
        <w:t>objednatele</w:t>
      </w:r>
      <w:r w:rsidR="001D3BE0" w:rsidRPr="005F0423">
        <w:t>:</w:t>
      </w:r>
    </w:p>
    <w:p w14:paraId="2CA27115" w14:textId="77777777" w:rsidR="001A3BA4" w:rsidRPr="005F0423" w:rsidRDefault="00861CE5" w:rsidP="001A3BA4">
      <w:pPr>
        <w:pStyle w:val="ListLetter-ContractCzechRadio"/>
      </w:pPr>
      <w:r w:rsidRPr="005F0423">
        <w:t xml:space="preserve">objednatel je oprávněn k pravidelné kontrole plnění a dodržování sjednaných podmínek poskytování služeb podle této </w:t>
      </w:r>
      <w:r w:rsidR="002B7412" w:rsidRPr="005F0423">
        <w:t>dohod</w:t>
      </w:r>
      <w:r w:rsidRPr="005F0423">
        <w:t>y, ze strany poskytovatele, a to i bez předchozího upozornění; budou-li zjištěny nedostatky zejména co do rozsahu, četnosti a/nebo kvality plnění, oznámí tuto skutečnost k tomu určené osobě poskytovatele. Poskytovatel je povinen b</w:t>
      </w:r>
      <w:r w:rsidR="00EA689E" w:rsidRPr="005F0423">
        <w:t>ezodkladně po takovém oznámení z</w:t>
      </w:r>
      <w:r w:rsidRPr="005F0423">
        <w:t xml:space="preserve">jednat nápravu. </w:t>
      </w:r>
    </w:p>
    <w:p w14:paraId="6ED8FB9B" w14:textId="77777777" w:rsidR="00DC3FC8" w:rsidRPr="005F0423" w:rsidRDefault="00861CE5" w:rsidP="00DC3FC8">
      <w:pPr>
        <w:pStyle w:val="ListLetter-ContractCzechRadio"/>
      </w:pPr>
      <w:r w:rsidRPr="005F0423">
        <w:t>objednatel je povinen předávat poskytovateli všechny potřebné informace a údaje, které má objednatel</w:t>
      </w:r>
      <w:r w:rsidRPr="005F0423">
        <w:rPr>
          <w:lang w:eastAsia="ar-SA"/>
        </w:rPr>
        <w:t xml:space="preserve"> a které jsou nutné k tomu, aby poskytovatel mohl poskytovat plnění podle konkrétní dílčí smlouvy;</w:t>
      </w:r>
    </w:p>
    <w:p w14:paraId="1539665E" w14:textId="77777777" w:rsidR="00DC3FC8" w:rsidRPr="005F0423" w:rsidRDefault="00861CE5" w:rsidP="00DC3FC8">
      <w:pPr>
        <w:pStyle w:val="ListLetter-ContractCzechRadio"/>
      </w:pPr>
      <w:r w:rsidRPr="005F0423">
        <w:t>objednatel</w:t>
      </w:r>
      <w:r w:rsidRPr="005F0423">
        <w:rPr>
          <w:lang w:eastAsia="ar-SA"/>
        </w:rPr>
        <w:t xml:space="preserve"> se zavazuje zodpovídat dotazy poskytovatele ve vztahu k předmětu plnění podle této </w:t>
      </w:r>
      <w:r w:rsidR="002B7412" w:rsidRPr="005F0423">
        <w:t>dohod</w:t>
      </w:r>
      <w:r w:rsidRPr="005F0423">
        <w:rPr>
          <w:lang w:eastAsia="ar-SA"/>
        </w:rPr>
        <w:t>y a konkrétní dílčí smlouvy, a to do dvou dnů od obdržení dotazu, nedohodnou-li se smluvní strany jinak;</w:t>
      </w:r>
    </w:p>
    <w:p w14:paraId="5618DDC4" w14:textId="77777777" w:rsidR="00DC3FC8" w:rsidRPr="005F0423" w:rsidRDefault="00861CE5" w:rsidP="00DC3FC8">
      <w:pPr>
        <w:pStyle w:val="ListLetter-ContractCzechRadio"/>
      </w:pPr>
      <w:r w:rsidRPr="005F0423">
        <w:rPr>
          <w:lang w:eastAsia="ar-SA"/>
        </w:rPr>
        <w:lastRenderedPageBreak/>
        <w:t xml:space="preserve">bude-li třeba, vyvine objednatel přiměřené úsilí poskytnout poskytovateli všechny potřebné informace a údaje od třetích </w:t>
      </w:r>
      <w:r w:rsidRPr="005F0423">
        <w:t>stran</w:t>
      </w:r>
      <w:r w:rsidRPr="005F0423">
        <w:rPr>
          <w:lang w:eastAsia="ar-SA"/>
        </w:rPr>
        <w:t xml:space="preserve">, které jsou nutné, k zajištění řádného plnění poskytovatele, podle této </w:t>
      </w:r>
      <w:r w:rsidR="002B7412" w:rsidRPr="005F0423">
        <w:t>dohod</w:t>
      </w:r>
      <w:r w:rsidRPr="005F0423">
        <w:rPr>
          <w:lang w:eastAsia="ar-SA"/>
        </w:rPr>
        <w:t>y nebo dílčí smlouvy</w:t>
      </w:r>
      <w:r w:rsidR="002B7412" w:rsidRPr="005F0423">
        <w:rPr>
          <w:lang w:eastAsia="ar-SA"/>
        </w:rPr>
        <w:t>.</w:t>
      </w:r>
    </w:p>
    <w:p w14:paraId="13009C32" w14:textId="77777777" w:rsidR="001A3BA4" w:rsidRPr="005F0423" w:rsidRDefault="00861CE5" w:rsidP="001D3BE0">
      <w:pPr>
        <w:pStyle w:val="ListNumber-ContractCzechRadio"/>
      </w:pPr>
      <w:r w:rsidRPr="005F0423">
        <w:rPr>
          <w:u w:val="single"/>
        </w:rPr>
        <w:t>Práva a povinnosti poskytovatele</w:t>
      </w:r>
      <w:r w:rsidRPr="005F0423">
        <w:t>:</w:t>
      </w:r>
    </w:p>
    <w:p w14:paraId="1974E489" w14:textId="77777777" w:rsidR="001A3BA4" w:rsidRPr="005F0423" w:rsidRDefault="00861CE5" w:rsidP="001D3BE0">
      <w:pPr>
        <w:pStyle w:val="ListLetter-ContractCzechRadio"/>
      </w:pPr>
      <w:r w:rsidRPr="005F0423">
        <w:t>poskytovatel je povinen</w:t>
      </w:r>
      <w:r w:rsidR="00EA689E" w:rsidRPr="005F0423">
        <w:t xml:space="preserve"> si</w:t>
      </w:r>
      <w:r w:rsidRPr="005F0423">
        <w:t xml:space="preserve"> při poskytování sjednaných služeb počínat s náležitou odbornou péčí, v souladu s obecně závaznými právními předpisy, touto </w:t>
      </w:r>
      <w:r w:rsidR="002B7412" w:rsidRPr="005F0423">
        <w:t>dohod</w:t>
      </w:r>
      <w:r w:rsidRPr="005F0423">
        <w:t>ou a každou dílčí smlouvou; dále je povinen chránit práva a oprávněné zájmy objednatele, řídit se jeho pokyny a nejednat v rozporu s nimi a zdržet se veškerého jednání, které by mohlo objednatele jakýmkoliv způsobem poškodit;</w:t>
      </w:r>
    </w:p>
    <w:p w14:paraId="3470225A" w14:textId="77777777" w:rsidR="001A3BA4" w:rsidRPr="005F0423" w:rsidRDefault="00861CE5" w:rsidP="001D3BE0">
      <w:pPr>
        <w:pStyle w:val="ListLetter-ContractCzechRadio"/>
      </w:pPr>
      <w:r w:rsidRPr="005F0423">
        <w:t xml:space="preserve">poskytovatel poskytuje služby osobně, popř. prostřednictvím svých zaměstnanců či </w:t>
      </w:r>
      <w:r w:rsidR="002B7412" w:rsidRPr="005F0423">
        <w:t>poddodavatelů</w:t>
      </w:r>
      <w:r w:rsidRPr="005F0423">
        <w:t xml:space="preserve">; v každém takovém případě je poskytovatel povinen zajistit, aby všechny osoby podílející se na plnění pro objednatele se řídily vždy touto </w:t>
      </w:r>
      <w:r w:rsidR="002B7412" w:rsidRPr="005F0423">
        <w:t>dohod</w:t>
      </w:r>
      <w:r w:rsidRPr="005F0423">
        <w:t xml:space="preserve">ou a konkrétní dílčí smlouvou; poruší-li taková osoba jakékoliv ustanovení této </w:t>
      </w:r>
      <w:r w:rsidR="002B7412" w:rsidRPr="005F0423">
        <w:t>dohod</w:t>
      </w:r>
      <w:r w:rsidRPr="005F0423">
        <w:t>y nebo konkrétní dílčí smlouvy, bude se na to hledět, jako by porušení způsobil sám poskytovatel;</w:t>
      </w:r>
    </w:p>
    <w:p w14:paraId="4CE2B494" w14:textId="77777777" w:rsidR="001A3BA4" w:rsidRPr="005F0423" w:rsidRDefault="00861CE5" w:rsidP="008522AE">
      <w:pPr>
        <w:pStyle w:val="ListLetter-ContractCzechRadio"/>
      </w:pPr>
      <w:r w:rsidRPr="005F0423">
        <w:t xml:space="preserve">poskytovatel není oprávněn postoupit nebo jakýmkoliv jiným způsobem převést práva a povinnosti na třetí osoby vyjma plnění poskytovaných </w:t>
      </w:r>
      <w:r w:rsidR="002B7412" w:rsidRPr="005F0423">
        <w:t xml:space="preserve">poddodavateli </w:t>
      </w:r>
      <w:r w:rsidRPr="005F0423">
        <w:t xml:space="preserve">v souladu s touto </w:t>
      </w:r>
      <w:r w:rsidR="002B7412" w:rsidRPr="005F0423">
        <w:t>dohod</w:t>
      </w:r>
      <w:r w:rsidRPr="005F0423">
        <w:t xml:space="preserve">ou a zadávací dokumentací; </w:t>
      </w:r>
    </w:p>
    <w:p w14:paraId="30368276" w14:textId="77777777" w:rsidR="001A3BA4" w:rsidRPr="005F0423" w:rsidRDefault="00861CE5" w:rsidP="00865962">
      <w:pPr>
        <w:pStyle w:val="ListLetter-ContractCzechRadio"/>
      </w:pPr>
      <w:r w:rsidRPr="005F0423">
        <w:t xml:space="preserve">poskytovatel je povinen umožnit objednateli provedení kontroly podle plnění a dodržování sjednaných podmínek poskytování služeb podle této </w:t>
      </w:r>
      <w:r w:rsidR="00671BDC" w:rsidRPr="005F0423">
        <w:t>dohod</w:t>
      </w:r>
      <w:r w:rsidRPr="005F0423">
        <w:t>y; k oznámeným nedostatkům zejména co do rozsahu, četnosti a/nebo kvality plnění je povi</w:t>
      </w:r>
      <w:r w:rsidR="00EA689E" w:rsidRPr="005F0423">
        <w:t>nen bezodkladně sjednat nápravu.</w:t>
      </w:r>
    </w:p>
    <w:p w14:paraId="3637A389" w14:textId="77777777" w:rsidR="00A11BC0" w:rsidRPr="005F0423" w:rsidRDefault="00861CE5" w:rsidP="00A11BC0">
      <w:pPr>
        <w:pStyle w:val="Heading-Number-ContractCzechRadio"/>
        <w:rPr>
          <w:color w:val="auto"/>
        </w:rPr>
      </w:pPr>
      <w:r w:rsidRPr="005F0423">
        <w:rPr>
          <w:color w:val="auto"/>
        </w:rPr>
        <w:t xml:space="preserve">Sankce </w:t>
      </w:r>
    </w:p>
    <w:p w14:paraId="0F89A13B" w14:textId="77777777" w:rsidR="00040171" w:rsidRPr="005F0423" w:rsidRDefault="00861CE5" w:rsidP="00040171">
      <w:pPr>
        <w:pStyle w:val="ListNumber-ContractCzechRadio"/>
        <w:rPr>
          <w:szCs w:val="24"/>
        </w:rPr>
      </w:pPr>
      <w:r w:rsidRPr="005F0423">
        <w:rPr>
          <w:szCs w:val="24"/>
        </w:rPr>
        <w:t xml:space="preserve">V případě, že bude uplatněn postup dle </w:t>
      </w:r>
      <w:r w:rsidR="00B31737" w:rsidRPr="005F0423">
        <w:rPr>
          <w:szCs w:val="24"/>
        </w:rPr>
        <w:t xml:space="preserve">čl. II., odst. </w:t>
      </w:r>
      <w:r w:rsidR="00444080" w:rsidRPr="005F0423">
        <w:rPr>
          <w:szCs w:val="24"/>
        </w:rPr>
        <w:t xml:space="preserve">1 </w:t>
      </w:r>
      <w:r w:rsidR="00B31737" w:rsidRPr="005F0423">
        <w:rPr>
          <w:szCs w:val="24"/>
        </w:rPr>
        <w:t>této dohody</w:t>
      </w:r>
      <w:r w:rsidRPr="005F0423">
        <w:rPr>
          <w:szCs w:val="24"/>
        </w:rPr>
        <w:t xml:space="preserve"> a </w:t>
      </w:r>
      <w:r w:rsidR="005A2E9B" w:rsidRPr="005F0423">
        <w:rPr>
          <w:szCs w:val="24"/>
        </w:rPr>
        <w:t xml:space="preserve">poskytovatel </w:t>
      </w:r>
      <w:r w:rsidRPr="005F0423">
        <w:rPr>
          <w:szCs w:val="24"/>
        </w:rPr>
        <w:t xml:space="preserve">ve stanovené lhůtě neakceptuje výzvu k poskytnutí plnění nebo tuto výzvu odmítne, je </w:t>
      </w:r>
      <w:r w:rsidR="005A2E9B" w:rsidRPr="005F0423">
        <w:rPr>
          <w:szCs w:val="24"/>
        </w:rPr>
        <w:t xml:space="preserve">poskytovatel </w:t>
      </w:r>
      <w:r w:rsidRPr="005F0423">
        <w:rPr>
          <w:szCs w:val="24"/>
        </w:rPr>
        <w:t xml:space="preserve">povinen uhradit objednateli smluvní pokutu ve výši </w:t>
      </w:r>
      <w:r w:rsidR="00E231E9">
        <w:rPr>
          <w:b/>
          <w:szCs w:val="24"/>
        </w:rPr>
        <w:t>3</w:t>
      </w:r>
      <w:r w:rsidR="007278F4" w:rsidRPr="005F0423">
        <w:rPr>
          <w:b/>
          <w:szCs w:val="24"/>
        </w:rPr>
        <w:t>0</w:t>
      </w:r>
      <w:r w:rsidR="00D65BCA" w:rsidRPr="005F0423">
        <w:rPr>
          <w:b/>
        </w:rPr>
        <w:t>.000</w:t>
      </w:r>
      <w:r w:rsidR="00BB5BFE">
        <w:rPr>
          <w:b/>
        </w:rPr>
        <w:t>,</w:t>
      </w:r>
      <w:r w:rsidRPr="005F0423">
        <w:rPr>
          <w:b/>
        </w:rPr>
        <w:t>- Kč</w:t>
      </w:r>
      <w:r w:rsidRPr="005F0423">
        <w:t xml:space="preserve">. </w:t>
      </w:r>
    </w:p>
    <w:p w14:paraId="2DFAFB79" w14:textId="77777777" w:rsidR="005A282F" w:rsidRPr="005F0423" w:rsidRDefault="00861CE5" w:rsidP="00A57148">
      <w:pPr>
        <w:pStyle w:val="ListNumber-ContractCzechRadio"/>
        <w:rPr>
          <w:b/>
          <w:szCs w:val="24"/>
        </w:rPr>
      </w:pPr>
      <w:r w:rsidRPr="005F0423">
        <w:t xml:space="preserve">Bude-li </w:t>
      </w:r>
      <w:r w:rsidR="005A2E9B" w:rsidRPr="005F0423">
        <w:t xml:space="preserve">poskytovatel </w:t>
      </w:r>
      <w:r w:rsidRPr="005F0423">
        <w:t>v prodlení s</w:t>
      </w:r>
      <w:r w:rsidR="00AF088E" w:rsidRPr="005F0423">
        <w:t> poskytnutím služeb</w:t>
      </w:r>
      <w:r w:rsidRPr="005F0423">
        <w:t xml:space="preserve">, zavazuje se zaplatit objednateli smluvní </w:t>
      </w:r>
      <w:r w:rsidR="00F404CF" w:rsidRPr="005F0423">
        <w:t xml:space="preserve">pokutu </w:t>
      </w:r>
      <w:r w:rsidR="00DC3FC8" w:rsidRPr="005F0423">
        <w:t>ve výši</w:t>
      </w:r>
      <w:r w:rsidR="007278F4" w:rsidRPr="005F0423">
        <w:t xml:space="preserve"> </w:t>
      </w:r>
      <w:r w:rsidR="007278F4" w:rsidRPr="005F0423">
        <w:rPr>
          <w:b/>
        </w:rPr>
        <w:t>2.000</w:t>
      </w:r>
      <w:r w:rsidR="00DC3FC8" w:rsidRPr="005F0423">
        <w:rPr>
          <w:b/>
        </w:rPr>
        <w:t>,- Kč</w:t>
      </w:r>
      <w:r w:rsidR="00DC3FC8" w:rsidRPr="005F0423">
        <w:t xml:space="preserve"> za každý </w:t>
      </w:r>
      <w:r w:rsidR="00EA689E" w:rsidRPr="005F0423">
        <w:t xml:space="preserve">jednotlivý </w:t>
      </w:r>
      <w:proofErr w:type="gramStart"/>
      <w:r w:rsidR="00EA689E" w:rsidRPr="005F0423">
        <w:t>případ  a</w:t>
      </w:r>
      <w:proofErr w:type="gramEnd"/>
      <w:r w:rsidR="00EA689E" w:rsidRPr="005F0423">
        <w:t xml:space="preserve"> každý započatý den prodlení</w:t>
      </w:r>
      <w:r w:rsidRPr="005F0423">
        <w:t xml:space="preserve">. </w:t>
      </w:r>
    </w:p>
    <w:p w14:paraId="108E1CCA" w14:textId="77777777" w:rsidR="00EA689E" w:rsidRPr="005F0423" w:rsidRDefault="00861CE5" w:rsidP="00EA689E">
      <w:pPr>
        <w:pStyle w:val="ListNumber-ContractCzechRadio"/>
        <w:rPr>
          <w:b/>
          <w:szCs w:val="24"/>
        </w:rPr>
      </w:pPr>
      <w:r w:rsidRPr="005F0423">
        <w:t xml:space="preserve">Bude-li poskytovatel v prodlení s odstraněním vad služeb, zavazuje se zaplatit objednateli smluvní pokutu ve výši </w:t>
      </w:r>
      <w:r w:rsidRPr="005F0423">
        <w:rPr>
          <w:b/>
        </w:rPr>
        <w:t>2.000,- Kč</w:t>
      </w:r>
      <w:r w:rsidRPr="005F0423">
        <w:t xml:space="preserve"> za každý jednotlivý případ a každý započatý den prodlení. </w:t>
      </w:r>
    </w:p>
    <w:p w14:paraId="36F31DF7" w14:textId="31B8D6AA" w:rsidR="00BE0575" w:rsidRPr="005F0423" w:rsidRDefault="00861CE5" w:rsidP="00BE0575">
      <w:pPr>
        <w:pStyle w:val="ListNumber-ContractCzechRadio"/>
        <w:rPr>
          <w:b/>
          <w:szCs w:val="24"/>
        </w:rPr>
      </w:pPr>
      <w:r w:rsidRPr="005F0423">
        <w:t xml:space="preserve">Bude-li objednatel v prodlení se zaplacením ceny </w:t>
      </w:r>
      <w:r w:rsidR="00AF088E" w:rsidRPr="005F0423">
        <w:t>služeb</w:t>
      </w:r>
      <w:r w:rsidRPr="005F0423">
        <w:t xml:space="preserve">, zavazuje se objednatel zaplatit </w:t>
      </w:r>
      <w:r w:rsidR="005A2E9B" w:rsidRPr="005F0423">
        <w:t xml:space="preserve">poskytovateli </w:t>
      </w:r>
      <w:r w:rsidRPr="005F0423">
        <w:t xml:space="preserve">smluvní pokutu ve </w:t>
      </w:r>
      <w:r w:rsidR="00EA689E" w:rsidRPr="005F0423">
        <w:t>výši 0,05</w:t>
      </w:r>
      <w:r w:rsidR="00795858" w:rsidRPr="005F0423">
        <w:t xml:space="preserve"> </w:t>
      </w:r>
      <w:r w:rsidRPr="005F0423">
        <w:t xml:space="preserve">% z dlužné částky za každý </w:t>
      </w:r>
      <w:r w:rsidR="00EA689E" w:rsidRPr="005F0423">
        <w:t xml:space="preserve">započatý </w:t>
      </w:r>
      <w:r w:rsidRPr="005F0423">
        <w:t xml:space="preserve">den prodlení. </w:t>
      </w:r>
    </w:p>
    <w:p w14:paraId="27D1697E" w14:textId="77777777" w:rsidR="003F45E1" w:rsidRPr="005F0423" w:rsidRDefault="00861CE5" w:rsidP="003F45E1">
      <w:pPr>
        <w:pStyle w:val="ListNumber-ContractCzechRadio"/>
      </w:pPr>
      <w:r w:rsidRPr="005F0423">
        <w:t>Smluvní pokuty jsou splatné do patnácti dnů ode dne odeslání výzvy k</w:t>
      </w:r>
      <w:r w:rsidR="007D2910" w:rsidRPr="005F0423">
        <w:t xml:space="preserve"> jejich </w:t>
      </w:r>
      <w:r w:rsidRPr="005F0423">
        <w:t>úhradě.</w:t>
      </w:r>
    </w:p>
    <w:p w14:paraId="27C8DBAB" w14:textId="77777777" w:rsidR="003F45E1" w:rsidRPr="005F0423" w:rsidRDefault="00861CE5" w:rsidP="003F45E1">
      <w:pPr>
        <w:pStyle w:val="ListNumber-ContractCzechRadio"/>
        <w:rPr>
          <w:b/>
        </w:rPr>
      </w:pPr>
      <w:r w:rsidRPr="005F0423">
        <w:t>Smluvní pokutou není dotčen nárok objednatele na náhradu případné škody v plné výši vzniklé z téhož důvodu, pro který je uplatňován nárok na zaplacení smluvní pokuty.</w:t>
      </w:r>
    </w:p>
    <w:p w14:paraId="5FA0013E" w14:textId="77777777" w:rsidR="003F45E1" w:rsidRPr="005F0423" w:rsidRDefault="00861CE5" w:rsidP="003F45E1">
      <w:pPr>
        <w:pStyle w:val="Heading-Number-ContractCzechRadio"/>
        <w:rPr>
          <w:color w:val="auto"/>
        </w:rPr>
      </w:pPr>
      <w:r w:rsidRPr="005F0423">
        <w:rPr>
          <w:color w:val="auto"/>
        </w:rPr>
        <w:t>Zánik rámcové dohody a dílčí smlouvy</w:t>
      </w:r>
    </w:p>
    <w:p w14:paraId="185C845D" w14:textId="77777777" w:rsidR="00777B89" w:rsidRPr="005F0423" w:rsidRDefault="00861CE5" w:rsidP="001F0066">
      <w:pPr>
        <w:pStyle w:val="ListNumber-ContractCzechRadio"/>
        <w:numPr>
          <w:ilvl w:val="0"/>
          <w:numId w:val="0"/>
        </w:numPr>
        <w:rPr>
          <w:b/>
          <w:szCs w:val="24"/>
          <w:u w:val="single"/>
        </w:rPr>
      </w:pPr>
      <w:r w:rsidRPr="005F0423">
        <w:rPr>
          <w:b/>
          <w:szCs w:val="24"/>
          <w:u w:val="single"/>
        </w:rPr>
        <w:t xml:space="preserve">Ukončení </w:t>
      </w:r>
      <w:r w:rsidR="00B31737" w:rsidRPr="005F0423">
        <w:rPr>
          <w:b/>
          <w:szCs w:val="24"/>
          <w:u w:val="single"/>
        </w:rPr>
        <w:t>rámcové dohody</w:t>
      </w:r>
    </w:p>
    <w:p w14:paraId="304E9949" w14:textId="77777777" w:rsidR="00D3638B" w:rsidRPr="005F0423" w:rsidRDefault="00861CE5" w:rsidP="00D3638B">
      <w:pPr>
        <w:pStyle w:val="ListNumber-ContractCzechRadio"/>
        <w:rPr>
          <w:lang w:eastAsia="cs-CZ"/>
        </w:rPr>
      </w:pPr>
      <w:r w:rsidRPr="005F0423">
        <w:rPr>
          <w:lang w:eastAsia="cs-CZ"/>
        </w:rPr>
        <w:t xml:space="preserve">Rámcová dohoda zaniká buď (1) řádným a včasným splněním nebo uplynutím doby, (2) dohodou smluvních stran, (3) </w:t>
      </w:r>
      <w:r w:rsidR="00907E69" w:rsidRPr="005F0423">
        <w:rPr>
          <w:lang w:eastAsia="cs-CZ"/>
        </w:rPr>
        <w:t xml:space="preserve">písemnou </w:t>
      </w:r>
      <w:r w:rsidRPr="005F0423">
        <w:rPr>
          <w:lang w:eastAsia="cs-CZ"/>
        </w:rPr>
        <w:t>výpovědí, (4) odstoupením</w:t>
      </w:r>
      <w:r w:rsidRPr="005F0423">
        <w:rPr>
          <w:spacing w:val="-4"/>
          <w:lang w:eastAsia="cs-CZ"/>
        </w:rPr>
        <w:t xml:space="preserve">, anebo (5) vyčerpáním finančního limitu dle této </w:t>
      </w:r>
      <w:r w:rsidR="00671BDC" w:rsidRPr="005F0423">
        <w:t>dohod</w:t>
      </w:r>
      <w:r w:rsidRPr="005F0423">
        <w:rPr>
          <w:spacing w:val="-4"/>
          <w:lang w:eastAsia="cs-CZ"/>
        </w:rPr>
        <w:t>y.</w:t>
      </w:r>
    </w:p>
    <w:p w14:paraId="525B5385" w14:textId="77777777" w:rsidR="00D3638B" w:rsidRPr="005F0423" w:rsidRDefault="00861CE5" w:rsidP="00D3638B">
      <w:pPr>
        <w:pStyle w:val="ListNumber-ContractCzechRadio"/>
      </w:pPr>
      <w:r w:rsidRPr="005F0423">
        <w:lastRenderedPageBreak/>
        <w:t xml:space="preserve">K ukončení </w:t>
      </w:r>
      <w:r w:rsidR="00B31737" w:rsidRPr="005F0423">
        <w:t>rámcové dohod</w:t>
      </w:r>
      <w:r w:rsidRPr="005F0423">
        <w:t xml:space="preserve">y </w:t>
      </w:r>
      <w:r w:rsidRPr="005F0423">
        <w:rPr>
          <w:u w:val="single"/>
        </w:rPr>
        <w:t>dohodou</w:t>
      </w:r>
      <w:r w:rsidRPr="005F0423">
        <w:t xml:space="preserve"> se vyžaduje písemný konsensus smluvních stran</w:t>
      </w:r>
      <w:r w:rsidR="00907E69" w:rsidRPr="005F0423">
        <w:t xml:space="preserve"> učiněný osobami oprávněnými je zastupovat</w:t>
      </w:r>
      <w:r w:rsidRPr="005F0423">
        <w:t xml:space="preserve">. Součástí dohody </w:t>
      </w:r>
      <w:r w:rsidR="00B31737" w:rsidRPr="005F0423">
        <w:t xml:space="preserve">o ukončení </w:t>
      </w:r>
      <w:r w:rsidRPr="005F0423">
        <w:t>musí být vypořádání vzájemných pohledávek a dluhů vč. pohledávek a dluhů vyplývajících z dílčích smluv</w:t>
      </w:r>
      <w:r w:rsidR="00B31737" w:rsidRPr="005F0423">
        <w:t xml:space="preserve"> i objednávek</w:t>
      </w:r>
      <w:r w:rsidRPr="005F0423">
        <w:t xml:space="preserve">. </w:t>
      </w:r>
    </w:p>
    <w:p w14:paraId="149FF288" w14:textId="77777777" w:rsidR="00D3638B" w:rsidRPr="005F0423" w:rsidRDefault="00861CE5" w:rsidP="00D3638B">
      <w:pPr>
        <w:pStyle w:val="ListNumber-ContractCzechRadio"/>
      </w:pPr>
      <w:r w:rsidRPr="005F0423">
        <w:t xml:space="preserve">Tato </w:t>
      </w:r>
      <w:r w:rsidR="00B31737" w:rsidRPr="005F0423">
        <w:t>dohod</w:t>
      </w:r>
      <w:r w:rsidRPr="005F0423">
        <w:t>a může být</w:t>
      </w:r>
      <w:r w:rsidR="00B31737" w:rsidRPr="005F0423">
        <w:t xml:space="preserve"> písemně</w:t>
      </w:r>
      <w:r w:rsidRPr="005F0423">
        <w:t xml:space="preserve"> </w:t>
      </w:r>
      <w:r w:rsidRPr="005F0423">
        <w:rPr>
          <w:u w:val="single"/>
        </w:rPr>
        <w:t>vypovězena</w:t>
      </w:r>
      <w:r w:rsidRPr="005F0423">
        <w:t xml:space="preserve"> objednatelem i bez uvedení důvodu s výpovědní dobou v délce </w:t>
      </w:r>
      <w:r w:rsidR="000E5477" w:rsidRPr="005F0423">
        <w:rPr>
          <w:b/>
        </w:rPr>
        <w:t>3</w:t>
      </w:r>
      <w:r w:rsidRPr="005F0423">
        <w:rPr>
          <w:b/>
        </w:rPr>
        <w:t xml:space="preserve"> měsíc</w:t>
      </w:r>
      <w:r w:rsidR="0058286F" w:rsidRPr="005F0423">
        <w:rPr>
          <w:b/>
        </w:rPr>
        <w:t>e</w:t>
      </w:r>
      <w:r w:rsidRPr="005F0423">
        <w:t>. Výpovědní doba začíná běžet prvním dnem měsíce následujícího po měsíci, ve kterém byla výpověď doručena druhé smluvní straně.</w:t>
      </w:r>
    </w:p>
    <w:p w14:paraId="5727FD62" w14:textId="77777777" w:rsidR="00907E69" w:rsidRPr="005F0423" w:rsidRDefault="00861CE5" w:rsidP="004B1C35">
      <w:pPr>
        <w:pStyle w:val="ListNumber-ContractCzechRadio"/>
      </w:pPr>
      <w:r w:rsidRPr="005F0423">
        <w:t xml:space="preserve">Pokud </w:t>
      </w:r>
      <w:r w:rsidR="005A2E9B" w:rsidRPr="005F0423">
        <w:t xml:space="preserve">poskytovatel </w:t>
      </w:r>
      <w:r w:rsidRPr="005F0423">
        <w:t>odmítne převzít výpověď nebo neposkytne součinnost potřebnou k jejímu řádnému doručení, považuje se výpověď za doručenou dnem, kdy došlo k neúspěšnému pokusu o doručení.</w:t>
      </w:r>
    </w:p>
    <w:p w14:paraId="3430785C" w14:textId="77777777" w:rsidR="00907E69" w:rsidRPr="005F0423" w:rsidRDefault="00861CE5" w:rsidP="00907E69">
      <w:pPr>
        <w:pStyle w:val="ListNumber-ContractCzechRadio"/>
      </w:pPr>
      <w:r w:rsidRPr="005F0423">
        <w:t xml:space="preserve">Kterákoli smluvní strana má právo od této </w:t>
      </w:r>
      <w:r w:rsidR="00B31737" w:rsidRPr="005F0423">
        <w:t>dohod</w:t>
      </w:r>
      <w:r w:rsidRPr="005F0423">
        <w:t xml:space="preserve">y </w:t>
      </w:r>
      <w:r w:rsidRPr="005F0423">
        <w:rPr>
          <w:u w:val="single"/>
        </w:rPr>
        <w:t>odstoupit</w:t>
      </w:r>
      <w:r w:rsidRPr="005F0423">
        <w:t>, pokud došlo k odstoupení od dílčí smlouvy nebo pokud s druhou smluvní stranou probíhá insolvenční řízení, v němž bylo vydáno rozhodnutí o úpadku, nebo vstoupí-li druhá smluvní strana do likvidace za předpokladu, že je právnickou osobou.</w:t>
      </w:r>
    </w:p>
    <w:p w14:paraId="42864082" w14:textId="77777777" w:rsidR="00BF05E5" w:rsidRPr="005F0423" w:rsidRDefault="00861CE5" w:rsidP="00EA689E">
      <w:pPr>
        <w:pStyle w:val="ListNumber-ContractCzechRadio"/>
        <w:rPr>
          <w:b/>
          <w:szCs w:val="24"/>
        </w:rPr>
      </w:pPr>
      <w:r w:rsidRPr="005F0423">
        <w:t xml:space="preserve">Objednatel </w:t>
      </w:r>
      <w:r w:rsidR="00261D53" w:rsidRPr="005F0423">
        <w:t xml:space="preserve">má dále právo od této </w:t>
      </w:r>
      <w:r w:rsidR="00B31737" w:rsidRPr="005F0423">
        <w:t xml:space="preserve">dohody </w:t>
      </w:r>
      <w:r w:rsidR="00261D53" w:rsidRPr="005F0423">
        <w:t>odstoupit</w:t>
      </w:r>
    </w:p>
    <w:p w14:paraId="336581F6" w14:textId="1B100383" w:rsidR="003056B3" w:rsidRPr="005F0423" w:rsidRDefault="00861CE5" w:rsidP="00EA689E">
      <w:pPr>
        <w:pStyle w:val="ListLetter-ContractCzechRadio"/>
      </w:pPr>
      <w:r w:rsidRPr="005F0423">
        <w:t>je</w:t>
      </w:r>
      <w:r w:rsidR="00BB5BFE">
        <w:t>-</w:t>
      </w:r>
      <w:r w:rsidRPr="005F0423">
        <w:t xml:space="preserve">li </w:t>
      </w:r>
      <w:r w:rsidR="005A2E9B" w:rsidRPr="005F0423">
        <w:t xml:space="preserve">poskytovatel </w:t>
      </w:r>
      <w:r w:rsidRPr="005F0423">
        <w:t>prohlášen za nespolehlivého plátce DPH;</w:t>
      </w:r>
    </w:p>
    <w:p w14:paraId="58377FD3" w14:textId="77777777" w:rsidR="003056B3" w:rsidRPr="005F0423" w:rsidRDefault="00861CE5" w:rsidP="00EA689E">
      <w:pPr>
        <w:pStyle w:val="ListLetter-ContractCzechRadio"/>
      </w:pPr>
      <w:r w:rsidRPr="005F0423">
        <w:t xml:space="preserve">pokud se </w:t>
      </w:r>
      <w:r w:rsidR="005A2E9B" w:rsidRPr="005F0423">
        <w:t>poskytovatel</w:t>
      </w:r>
      <w:r w:rsidRPr="005F0423">
        <w:t xml:space="preserve"> nejméně dvakrát za dobu </w:t>
      </w:r>
      <w:r w:rsidR="00EA689E" w:rsidRPr="005F0423">
        <w:t>účinnosti</w:t>
      </w:r>
      <w:r w:rsidRPr="005F0423">
        <w:t xml:space="preserve"> této </w:t>
      </w:r>
      <w:r w:rsidR="00B31737" w:rsidRPr="005F0423">
        <w:t>dohod</w:t>
      </w:r>
      <w:r w:rsidRPr="005F0423">
        <w:t>y ocitl v prodlení s </w:t>
      </w:r>
      <w:r w:rsidR="001E0663" w:rsidRPr="005F0423">
        <w:t xml:space="preserve">poskytnutím </w:t>
      </w:r>
      <w:r w:rsidR="005A2E9B" w:rsidRPr="005F0423">
        <w:t xml:space="preserve">služeb </w:t>
      </w:r>
      <w:r w:rsidR="00AE5B22" w:rsidRPr="005F0423">
        <w:t>dle dílčí smlouvy</w:t>
      </w:r>
      <w:r w:rsidRPr="005F0423">
        <w:t>;</w:t>
      </w:r>
    </w:p>
    <w:p w14:paraId="642FAA1A" w14:textId="77777777" w:rsidR="003056B3" w:rsidRPr="005F0423" w:rsidRDefault="00861CE5" w:rsidP="00EA689E">
      <w:pPr>
        <w:pStyle w:val="ListLetter-ContractCzechRadio"/>
      </w:pPr>
      <w:r w:rsidRPr="005F0423">
        <w:t xml:space="preserve">pokud se </w:t>
      </w:r>
      <w:r w:rsidR="005A2E9B" w:rsidRPr="005F0423">
        <w:t xml:space="preserve">poskytovatel </w:t>
      </w:r>
      <w:r w:rsidRPr="005F0423">
        <w:t xml:space="preserve">nejméně dvakrát za dobu </w:t>
      </w:r>
      <w:r w:rsidR="00EA689E" w:rsidRPr="005F0423">
        <w:t>účinnosti</w:t>
      </w:r>
      <w:r w:rsidRPr="005F0423">
        <w:t xml:space="preserve"> této </w:t>
      </w:r>
      <w:r w:rsidR="00B31737" w:rsidRPr="005F0423">
        <w:t>dohod</w:t>
      </w:r>
      <w:r w:rsidRPr="005F0423">
        <w:t xml:space="preserve">y ocitl v prodlení s odstraněním vady </w:t>
      </w:r>
      <w:r w:rsidR="005A2E9B" w:rsidRPr="005F0423">
        <w:t xml:space="preserve">služeb </w:t>
      </w:r>
      <w:r w:rsidRPr="005F0423">
        <w:t>dle dílčí smlouvy;</w:t>
      </w:r>
    </w:p>
    <w:p w14:paraId="139D893B" w14:textId="77777777" w:rsidR="00BF05E5" w:rsidRPr="005F0423" w:rsidRDefault="00861CE5" w:rsidP="00EA689E">
      <w:pPr>
        <w:pStyle w:val="ListLetter-ContractCzechRadio"/>
      </w:pPr>
      <w:r w:rsidRPr="005F0423">
        <w:t xml:space="preserve">v případě, že </w:t>
      </w:r>
      <w:r w:rsidR="005A2E9B" w:rsidRPr="005F0423">
        <w:t xml:space="preserve">poskytovatel </w:t>
      </w:r>
      <w:r w:rsidR="00AE5B22" w:rsidRPr="005F0423">
        <w:t xml:space="preserve">nejméně dvakrát za dobu </w:t>
      </w:r>
      <w:r w:rsidR="00EA689E" w:rsidRPr="005F0423">
        <w:t>účinnosti</w:t>
      </w:r>
      <w:r w:rsidR="00AE5B22" w:rsidRPr="005F0423">
        <w:t xml:space="preserve"> této </w:t>
      </w:r>
      <w:r w:rsidR="00B31737" w:rsidRPr="005F0423">
        <w:t>dohod</w:t>
      </w:r>
      <w:r w:rsidR="00AE5B22" w:rsidRPr="005F0423">
        <w:t xml:space="preserve">y </w:t>
      </w:r>
      <w:r w:rsidRPr="005F0423">
        <w:t>poruš</w:t>
      </w:r>
      <w:r w:rsidR="00231F03" w:rsidRPr="005F0423">
        <w:t>í</w:t>
      </w:r>
      <w:r w:rsidRPr="005F0423">
        <w:t xml:space="preserve"> </w:t>
      </w:r>
      <w:r w:rsidR="00231F03" w:rsidRPr="005F0423">
        <w:t xml:space="preserve">své </w:t>
      </w:r>
      <w:r w:rsidRPr="005F0423">
        <w:t>povinnosti</w:t>
      </w:r>
      <w:r w:rsidR="00231F03" w:rsidRPr="005F0423">
        <w:t xml:space="preserve"> dle této </w:t>
      </w:r>
      <w:r w:rsidR="00B31737" w:rsidRPr="005F0423">
        <w:t>dohod</w:t>
      </w:r>
      <w:r w:rsidR="00231F03" w:rsidRPr="005F0423">
        <w:t>y</w:t>
      </w:r>
      <w:r w:rsidRPr="005F0423">
        <w:t xml:space="preserve"> či </w:t>
      </w:r>
      <w:r w:rsidR="00AF088E" w:rsidRPr="005F0423">
        <w:t>poskytuje služby</w:t>
      </w:r>
      <w:r w:rsidRPr="005F0423">
        <w:t xml:space="preserve"> v rozporu s pokyny </w:t>
      </w:r>
      <w:r w:rsidR="00CD25E3" w:rsidRPr="005F0423">
        <w:t>objednatele;</w:t>
      </w:r>
    </w:p>
    <w:p w14:paraId="1DA6517C" w14:textId="77777777" w:rsidR="005A282F" w:rsidRPr="005F0423" w:rsidRDefault="00861CE5" w:rsidP="00EA689E">
      <w:pPr>
        <w:pStyle w:val="ListNumber-ContractCzechRadio"/>
      </w:pPr>
      <w:r w:rsidRPr="005F0423">
        <w:t>P</w:t>
      </w:r>
      <w:r w:rsidR="005A2E9B" w:rsidRPr="005F0423">
        <w:t>oskytovatel</w:t>
      </w:r>
      <w:r w:rsidRPr="005F0423">
        <w:t xml:space="preserve"> má dále právo odstoupit, </w:t>
      </w:r>
      <w:r w:rsidR="00261D53" w:rsidRPr="005F0423">
        <w:t>pokud se</w:t>
      </w:r>
      <w:r w:rsidR="007D2910" w:rsidRPr="005F0423">
        <w:t xml:space="preserve"> </w:t>
      </w:r>
      <w:r w:rsidR="00D3577C" w:rsidRPr="005F0423">
        <w:t>objednatel</w:t>
      </w:r>
      <w:r w:rsidR="00261D53" w:rsidRPr="005F0423">
        <w:t xml:space="preserve"> </w:t>
      </w:r>
      <w:r w:rsidR="00AE5B22" w:rsidRPr="005F0423">
        <w:t xml:space="preserve">nejméně dvakrát za dobu </w:t>
      </w:r>
      <w:r w:rsidRPr="005F0423">
        <w:t xml:space="preserve">účinnosti </w:t>
      </w:r>
      <w:r w:rsidR="00AE5B22" w:rsidRPr="005F0423">
        <w:t xml:space="preserve">této </w:t>
      </w:r>
      <w:r w:rsidR="00B31737" w:rsidRPr="005F0423">
        <w:t>dohod</w:t>
      </w:r>
      <w:r w:rsidR="00AE5B22" w:rsidRPr="005F0423">
        <w:t xml:space="preserve">y </w:t>
      </w:r>
      <w:r w:rsidR="00261D53" w:rsidRPr="005F0423">
        <w:t xml:space="preserve">ocitl v prodlení s úhradou dlužné částky </w:t>
      </w:r>
      <w:r w:rsidR="00AE5B22" w:rsidRPr="005F0423">
        <w:t>p</w:t>
      </w:r>
      <w:r w:rsidR="008E79CE" w:rsidRPr="005F0423">
        <w:t xml:space="preserve">o dobu delší než </w:t>
      </w:r>
      <w:r w:rsidRPr="005F0423">
        <w:t>15</w:t>
      </w:r>
      <w:r w:rsidR="00AE5B22" w:rsidRPr="005F0423">
        <w:t xml:space="preserve"> dnů pro každý jeden z případů prodlení</w:t>
      </w:r>
      <w:r w:rsidR="00261D53" w:rsidRPr="005F0423">
        <w:t>.</w:t>
      </w:r>
    </w:p>
    <w:p w14:paraId="1090CC9B" w14:textId="77777777" w:rsidR="00E50C40" w:rsidRPr="005F0423" w:rsidRDefault="00861CE5" w:rsidP="00E50C40">
      <w:pPr>
        <w:pStyle w:val="ListNumber-ContractCzechRadio"/>
        <w:numPr>
          <w:ilvl w:val="0"/>
          <w:numId w:val="0"/>
        </w:numPr>
        <w:rPr>
          <w:lang w:eastAsia="cs-CZ"/>
        </w:rPr>
      </w:pPr>
      <w:r w:rsidRPr="005F0423">
        <w:rPr>
          <w:b/>
          <w:u w:val="single"/>
        </w:rPr>
        <w:t>Ukončení dílčí smlouvy</w:t>
      </w:r>
    </w:p>
    <w:p w14:paraId="1E05FF86" w14:textId="77777777" w:rsidR="00E50C40" w:rsidRPr="005F0423" w:rsidRDefault="00861CE5" w:rsidP="00E50C40">
      <w:pPr>
        <w:pStyle w:val="ListNumber-ContractCzechRadio"/>
        <w:rPr>
          <w:lang w:eastAsia="cs-CZ"/>
        </w:rPr>
      </w:pPr>
      <w:r w:rsidRPr="005F0423">
        <w:rPr>
          <w:lang w:eastAsia="cs-CZ"/>
        </w:rPr>
        <w:t>Dílčí smlouva zaniká buď (1) řádným a včasným splněním nebo uplynutím doby, (2) dohodou smluvních stran, (3) odstoupením</w:t>
      </w:r>
      <w:r w:rsidRPr="005F0423">
        <w:rPr>
          <w:spacing w:val="-4"/>
          <w:lang w:eastAsia="cs-CZ"/>
        </w:rPr>
        <w:t>.</w:t>
      </w:r>
    </w:p>
    <w:p w14:paraId="67286768" w14:textId="77777777" w:rsidR="00E50C40" w:rsidRPr="005F0423" w:rsidRDefault="00861CE5" w:rsidP="00E50C40">
      <w:pPr>
        <w:pStyle w:val="ListNumber-ContractCzechRadio"/>
      </w:pPr>
      <w:r w:rsidRPr="005F0423">
        <w:t xml:space="preserve">K ukončení smlouvy </w:t>
      </w:r>
      <w:r w:rsidRPr="005F0423">
        <w:rPr>
          <w:u w:val="single"/>
        </w:rPr>
        <w:t>dohodou</w:t>
      </w:r>
      <w:r w:rsidRPr="005F0423">
        <w:t xml:space="preserve"> se vyžaduje písemný konsensus smluvních stran učiněný osobami oprávněnými je zastupovat. Součástí dohody musí být vypořádání vzájemných pohledávek a dluhů vč. pohledávek a dluhů vyplývajících z dílčí smlouvy. </w:t>
      </w:r>
    </w:p>
    <w:p w14:paraId="1413F5AC" w14:textId="77777777" w:rsidR="00E50C40" w:rsidRPr="005F0423" w:rsidRDefault="00861CE5" w:rsidP="00E50C40">
      <w:pPr>
        <w:pStyle w:val="ListNumber-ContractCzechRadio"/>
      </w:pPr>
      <w:r w:rsidRPr="005F0423">
        <w:t xml:space="preserve">Každá ze smluvních stran má právo od dílčí smlouvy </w:t>
      </w:r>
      <w:r w:rsidRPr="005F0423">
        <w:rPr>
          <w:u w:val="single"/>
        </w:rPr>
        <w:t>odstoupit</w:t>
      </w:r>
      <w:r w:rsidRPr="005F0423">
        <w:t xml:space="preserve">, pokud s druhou smluvní stranou probíhá insolvenční řízení, v němž bylo vydáno rozhodnutí o úpadku nebo vstoupí-li druhá smluvní strana do likvidace za předpokladu, že je právnickou osobou. </w:t>
      </w:r>
    </w:p>
    <w:p w14:paraId="5CC488BF" w14:textId="77777777" w:rsidR="00E50C40" w:rsidRPr="005F0423" w:rsidRDefault="00861CE5" w:rsidP="00EA689E">
      <w:pPr>
        <w:pStyle w:val="ListNumber-ContractCzechRadio"/>
      </w:pPr>
      <w:r w:rsidRPr="005F0423">
        <w:t>Objednatel má dále právo odstoupit:</w:t>
      </w:r>
    </w:p>
    <w:p w14:paraId="7ABEE93D" w14:textId="50638491" w:rsidR="00E50C40" w:rsidRPr="005F0423" w:rsidRDefault="00861CE5" w:rsidP="00EA689E">
      <w:pPr>
        <w:pStyle w:val="ListLetter-ContractCzechRadio"/>
      </w:pPr>
      <w:r w:rsidRPr="005F0423">
        <w:t>je</w:t>
      </w:r>
      <w:r w:rsidR="00BB5BFE">
        <w:t>-</w:t>
      </w:r>
      <w:r w:rsidRPr="005F0423">
        <w:t xml:space="preserve">li </w:t>
      </w:r>
      <w:r w:rsidR="005A2E9B" w:rsidRPr="005F0423">
        <w:t>poskytovatel</w:t>
      </w:r>
      <w:r w:rsidRPr="005F0423">
        <w:t xml:space="preserve"> prohlášen za nespolehlivého plátce DPH;</w:t>
      </w:r>
    </w:p>
    <w:p w14:paraId="0906D1E8" w14:textId="77777777" w:rsidR="00E50C40" w:rsidRPr="005F0423" w:rsidRDefault="00861CE5" w:rsidP="00EA689E">
      <w:pPr>
        <w:pStyle w:val="ListLetter-ContractCzechRadio"/>
      </w:pPr>
      <w:r w:rsidRPr="005F0423">
        <w:t xml:space="preserve">pokud se </w:t>
      </w:r>
      <w:r w:rsidR="005A2E9B" w:rsidRPr="005F0423">
        <w:t xml:space="preserve">poskytovatel </w:t>
      </w:r>
      <w:r w:rsidRPr="005F0423">
        <w:t>ocitl v prodlení s </w:t>
      </w:r>
      <w:r w:rsidR="001E0663" w:rsidRPr="005F0423">
        <w:t xml:space="preserve">poskytováním </w:t>
      </w:r>
      <w:r w:rsidR="00AF088E" w:rsidRPr="005F0423">
        <w:t xml:space="preserve">služeb </w:t>
      </w:r>
      <w:r w:rsidRPr="005F0423">
        <w:t xml:space="preserve">dle dílčí smlouvy a toto prodlení neodstranil ani po písemně výzvě objednatele; </w:t>
      </w:r>
    </w:p>
    <w:p w14:paraId="65AF77C9" w14:textId="77777777" w:rsidR="00E50C40" w:rsidRPr="005F0423" w:rsidRDefault="00861CE5" w:rsidP="00EA689E">
      <w:pPr>
        <w:pStyle w:val="ListLetter-ContractCzechRadio"/>
      </w:pPr>
      <w:r w:rsidRPr="005F0423">
        <w:lastRenderedPageBreak/>
        <w:t xml:space="preserve">pokud se </w:t>
      </w:r>
      <w:r w:rsidR="005A2E9B" w:rsidRPr="005F0423">
        <w:t>poskytovatel</w:t>
      </w:r>
      <w:r w:rsidRPr="005F0423">
        <w:t xml:space="preserve"> ocitl v prodlení s vyřízením reklamace </w:t>
      </w:r>
      <w:r w:rsidR="00AF088E" w:rsidRPr="005F0423">
        <w:t xml:space="preserve">služeb </w:t>
      </w:r>
      <w:r w:rsidRPr="005F0423">
        <w:t xml:space="preserve">a toto prodlení neodstranil ani po písemně výzvě objednatele; </w:t>
      </w:r>
    </w:p>
    <w:p w14:paraId="1793574D" w14:textId="77777777" w:rsidR="00DC3FC8" w:rsidRPr="005F0423" w:rsidRDefault="00861CE5" w:rsidP="00EA689E">
      <w:pPr>
        <w:pStyle w:val="ListLetter-ContractCzechRadio"/>
      </w:pPr>
      <w:r w:rsidRPr="005F0423">
        <w:t>v případě, že poskytovatel poskytuje služby v rozporu s pokyny objednatele nebo v rozporu s touto smlouvu a nesjedná nápravu ani v přiměřené náhradn</w:t>
      </w:r>
      <w:r w:rsidR="003F45E1" w:rsidRPr="005F0423">
        <w:t>í lhůtě poskytnuté objednatelem.</w:t>
      </w:r>
    </w:p>
    <w:p w14:paraId="0A88F36D" w14:textId="77777777" w:rsidR="00E50C40" w:rsidRPr="005F0423" w:rsidRDefault="00861CE5" w:rsidP="00EA689E">
      <w:pPr>
        <w:pStyle w:val="ListNumber-ContractCzechRadio"/>
      </w:pPr>
      <w:r w:rsidRPr="005F0423">
        <w:t>P</w:t>
      </w:r>
      <w:r w:rsidR="005A2E9B" w:rsidRPr="005F0423">
        <w:t>oskytovatel</w:t>
      </w:r>
      <w:r w:rsidRPr="005F0423">
        <w:t xml:space="preserve"> má dále právo odstoupit, pokud se objednatel ocitl v prodlení s úhradou dlužné částky a toto prodlení neodstranil ani po písemné výzvě objednatele k úhradě.</w:t>
      </w:r>
    </w:p>
    <w:p w14:paraId="42EF56E4" w14:textId="77777777" w:rsidR="00E50C40" w:rsidRPr="005F0423" w:rsidRDefault="00861CE5" w:rsidP="003F45E1">
      <w:pPr>
        <w:pStyle w:val="ListNumber-ContractCzechRadio"/>
        <w:numPr>
          <w:ilvl w:val="0"/>
          <w:numId w:val="0"/>
        </w:numPr>
      </w:pPr>
      <w:r w:rsidRPr="005F0423">
        <w:rPr>
          <w:b/>
          <w:u w:val="single"/>
        </w:rPr>
        <w:t>Obecné podmínky ukončení smlouvy</w:t>
      </w:r>
      <w:r w:rsidRPr="005F0423">
        <w:t>:</w:t>
      </w:r>
    </w:p>
    <w:p w14:paraId="72E54ECE" w14:textId="77777777" w:rsidR="00E50C40" w:rsidRPr="005F0423" w:rsidRDefault="00861CE5" w:rsidP="003F45E1">
      <w:pPr>
        <w:pStyle w:val="ListNumber-ContractCzechRadio"/>
      </w:pPr>
      <w:r w:rsidRPr="005F0423">
        <w:t>R</w:t>
      </w:r>
      <w:r w:rsidR="00B31737" w:rsidRPr="005F0423">
        <w:t xml:space="preserve">ámcovou dohodu ani </w:t>
      </w:r>
      <w:r w:rsidRPr="005F0423">
        <w:t xml:space="preserve">kteroukoliv uzavřenou </w:t>
      </w:r>
      <w:r w:rsidR="00B31737" w:rsidRPr="005F0423">
        <w:t xml:space="preserve">dílčí </w:t>
      </w:r>
      <w:r w:rsidRPr="005F0423">
        <w:t xml:space="preserve">smlouvu není žádná ze smluvních stran oprávněna jednostranně ukončit z žádných jiných důvodů </w:t>
      </w:r>
      <w:r w:rsidR="00B31737" w:rsidRPr="005F0423">
        <w:t xml:space="preserve">ani jinými způsoby, jež stanovují </w:t>
      </w:r>
      <w:r w:rsidRPr="005F0423">
        <w:t>dispozitivní ustanovení</w:t>
      </w:r>
      <w:r w:rsidR="00B31737" w:rsidRPr="005F0423">
        <w:t xml:space="preserve"> </w:t>
      </w:r>
      <w:r w:rsidRPr="005F0423">
        <w:t xml:space="preserve">obecně závazných právních předpisů, vyjma důvodů </w:t>
      </w:r>
      <w:r w:rsidR="00B31737" w:rsidRPr="005F0423">
        <w:t xml:space="preserve">a způsobů </w:t>
      </w:r>
      <w:r w:rsidRPr="005F0423">
        <w:t xml:space="preserve">uvedených jinde v této </w:t>
      </w:r>
      <w:r w:rsidR="00671BDC" w:rsidRPr="005F0423">
        <w:t>dohod</w:t>
      </w:r>
      <w:r w:rsidRPr="005F0423">
        <w:t xml:space="preserve">ě. </w:t>
      </w:r>
    </w:p>
    <w:p w14:paraId="620D16D7" w14:textId="77777777" w:rsidR="00E50C40" w:rsidRPr="005F0423" w:rsidRDefault="00861CE5" w:rsidP="003F45E1">
      <w:pPr>
        <w:pStyle w:val="ListNumber-ContractCzechRadio"/>
      </w:pPr>
      <w:r w:rsidRPr="005F0423">
        <w:t xml:space="preserve">Účinky odstoupení od </w:t>
      </w:r>
      <w:r w:rsidR="00B31737" w:rsidRPr="005F0423">
        <w:t xml:space="preserve">rámcové odhody či dílčí </w:t>
      </w:r>
      <w:r w:rsidRPr="005F0423">
        <w:t>smlouvy nastávají dnem doručení písemného oznámení o odstoupení druhé smluvní straně. Odstoupení se považuje za doručené nejpozději desátý den po jeho odeslání.</w:t>
      </w:r>
    </w:p>
    <w:p w14:paraId="2B32266D" w14:textId="77777777" w:rsidR="00E50C40" w:rsidRPr="005F0423" w:rsidRDefault="00861CE5" w:rsidP="003F45E1">
      <w:pPr>
        <w:pStyle w:val="ListNumber-ContractCzechRadio"/>
      </w:pPr>
      <w:r w:rsidRPr="005F0423">
        <w:t xml:space="preserve">Odstoupením od </w:t>
      </w:r>
      <w:r w:rsidR="00B31737" w:rsidRPr="005F0423">
        <w:t xml:space="preserve">rámcové dohody </w:t>
      </w:r>
      <w:r w:rsidRPr="005F0423">
        <w:t xml:space="preserve">nejsou dotčena ustanovení této </w:t>
      </w:r>
      <w:r w:rsidR="00B31737" w:rsidRPr="005F0423">
        <w:t>dohody</w:t>
      </w:r>
      <w:r w:rsidRPr="005F0423">
        <w:t>, která se týkají zejména nároků z uplatněných sankcí, náhrady škody a dalších ustanovení, z jejichž povahy vyplývá, že mají platit i po zániku účinnosti</w:t>
      </w:r>
      <w:r w:rsidR="00B31737" w:rsidRPr="005F0423">
        <w:t xml:space="preserve"> rámcové dohody</w:t>
      </w:r>
      <w:r w:rsidRPr="005F0423">
        <w:t>.</w:t>
      </w:r>
    </w:p>
    <w:p w14:paraId="3DF8E1CA" w14:textId="77777777" w:rsidR="000E5477" w:rsidRPr="005F0423" w:rsidRDefault="00861CE5" w:rsidP="00A57148">
      <w:pPr>
        <w:pStyle w:val="ListNumber-ContractCzechRadio"/>
      </w:pPr>
      <w:r w:rsidRPr="005F0423">
        <w:t xml:space="preserve">Při předčasném ukončení </w:t>
      </w:r>
      <w:r w:rsidR="00B31737" w:rsidRPr="005F0423">
        <w:t xml:space="preserve">rámcové dohody či dílčí </w:t>
      </w:r>
      <w:r w:rsidRPr="005F0423">
        <w:t xml:space="preserve">smlouvy jsou smluvní strany povinny si vzájemně vypořádat pohledávky a dluhy, vydat si bezdůvodné obohacení a vypořádat si další majetková práva a povinnosti plynoucích z této </w:t>
      </w:r>
      <w:r w:rsidR="00B31737" w:rsidRPr="005F0423">
        <w:t xml:space="preserve">dohody </w:t>
      </w:r>
      <w:r w:rsidRPr="005F0423">
        <w:t>i z konkrétních dílčích smluv / objednávek.</w:t>
      </w:r>
    </w:p>
    <w:p w14:paraId="0FFAD315" w14:textId="77777777" w:rsidR="00E50C40" w:rsidRPr="005F0423" w:rsidRDefault="00861CE5" w:rsidP="00E50C40">
      <w:pPr>
        <w:pStyle w:val="Heading-Number-ContractCzechRadio"/>
        <w:rPr>
          <w:color w:val="auto"/>
        </w:rPr>
      </w:pPr>
      <w:r w:rsidRPr="005F0423">
        <w:rPr>
          <w:color w:val="auto"/>
        </w:rPr>
        <w:t xml:space="preserve">Doba účinnosti </w:t>
      </w:r>
      <w:r w:rsidR="00B31737" w:rsidRPr="005F0423">
        <w:rPr>
          <w:color w:val="auto"/>
        </w:rPr>
        <w:t>dohody</w:t>
      </w:r>
    </w:p>
    <w:p w14:paraId="24809829" w14:textId="4A66F1A1" w:rsidR="00E231E9" w:rsidRPr="005F0423" w:rsidRDefault="00E231E9" w:rsidP="00E231E9">
      <w:pPr>
        <w:pStyle w:val="ListNumber-ContractCzechRadio"/>
      </w:pPr>
      <w:bookmarkStart w:id="1" w:name="_Hlk193893219"/>
      <w:r w:rsidRPr="005F0423">
        <w:t xml:space="preserve">Tato dohoda se uzavírá </w:t>
      </w:r>
      <w:r w:rsidRPr="00637CA7">
        <w:rPr>
          <w:b/>
        </w:rPr>
        <w:t>ode dne její účinnosti</w:t>
      </w:r>
      <w:r w:rsidRPr="008434F9">
        <w:rPr>
          <w:rFonts w:cs="Arial"/>
          <w:b/>
          <w:szCs w:val="20"/>
        </w:rPr>
        <w:t xml:space="preserve"> do </w:t>
      </w:r>
      <w:r>
        <w:rPr>
          <w:rFonts w:cs="Arial"/>
          <w:b/>
          <w:szCs w:val="20"/>
        </w:rPr>
        <w:t>2</w:t>
      </w:r>
      <w:r w:rsidR="007A715B">
        <w:rPr>
          <w:rFonts w:cs="Arial"/>
          <w:b/>
          <w:szCs w:val="20"/>
        </w:rPr>
        <w:t>4</w:t>
      </w:r>
      <w:r w:rsidRPr="008434F9">
        <w:rPr>
          <w:rFonts w:cs="Arial"/>
          <w:b/>
          <w:szCs w:val="20"/>
        </w:rPr>
        <w:t xml:space="preserve">. 10. </w:t>
      </w:r>
      <w:del w:id="2" w:author="Pavel Svoboda" w:date="2025-05-27T16:06:00Z">
        <w:r w:rsidRPr="008434F9" w:rsidDel="004B3167">
          <w:rPr>
            <w:rFonts w:cs="Arial"/>
            <w:b/>
            <w:szCs w:val="20"/>
          </w:rPr>
          <w:delText>202</w:delText>
        </w:r>
        <w:r w:rsidDel="004B3167">
          <w:rPr>
            <w:rFonts w:cs="Arial"/>
            <w:b/>
            <w:szCs w:val="20"/>
          </w:rPr>
          <w:delText>4</w:delText>
        </w:r>
      </w:del>
      <w:ins w:id="3" w:author="Pavel Svoboda" w:date="2025-05-27T16:06:00Z">
        <w:r w:rsidR="004B3167" w:rsidRPr="008434F9">
          <w:rPr>
            <w:rFonts w:cs="Arial"/>
            <w:b/>
            <w:szCs w:val="20"/>
          </w:rPr>
          <w:t>202</w:t>
        </w:r>
        <w:r w:rsidR="004B3167">
          <w:rPr>
            <w:rFonts w:cs="Arial"/>
            <w:b/>
            <w:szCs w:val="20"/>
          </w:rPr>
          <w:t>5</w:t>
        </w:r>
      </w:ins>
      <w:r w:rsidRPr="008434F9">
        <w:rPr>
          <w:rFonts w:cs="Arial"/>
          <w:b/>
          <w:szCs w:val="20"/>
        </w:rPr>
        <w:t>.</w:t>
      </w:r>
    </w:p>
    <w:bookmarkEnd w:id="1"/>
    <w:p w14:paraId="745A13F7" w14:textId="77777777" w:rsidR="00E50C40" w:rsidRPr="005F0423" w:rsidRDefault="00861CE5" w:rsidP="004B1C35">
      <w:pPr>
        <w:pStyle w:val="ListNumber-ContractCzechRadio"/>
      </w:pPr>
      <w:r w:rsidRPr="005F0423">
        <w:t xml:space="preserve">Po uplynutí doby účinnosti </w:t>
      </w:r>
      <w:r w:rsidR="00B31737" w:rsidRPr="005F0423">
        <w:t xml:space="preserve">dohody </w:t>
      </w:r>
      <w:r w:rsidRPr="005F0423">
        <w:t xml:space="preserve">již nelze na jejím </w:t>
      </w:r>
      <w:r w:rsidRPr="005F0423">
        <w:rPr>
          <w:spacing w:val="-2"/>
        </w:rPr>
        <w:t xml:space="preserve">základě zadávat nové veřejné zakázky na uzavření dílčích </w:t>
      </w:r>
      <w:r w:rsidRPr="005F0423">
        <w:t>smluv</w:t>
      </w:r>
      <w:r w:rsidRPr="005F0423">
        <w:rPr>
          <w:spacing w:val="-2"/>
        </w:rPr>
        <w:t xml:space="preserve">. Platnost a účinnost </w:t>
      </w:r>
      <w:r w:rsidRPr="005F0423">
        <w:t xml:space="preserve">dílčích smluv uzavřených do okamžiku uplynutí doby </w:t>
      </w:r>
      <w:r w:rsidRPr="005F0423">
        <w:rPr>
          <w:spacing w:val="-2"/>
        </w:rPr>
        <w:t>účinnost</w:t>
      </w:r>
      <w:r w:rsidR="00B31737" w:rsidRPr="005F0423">
        <w:rPr>
          <w:spacing w:val="-2"/>
        </w:rPr>
        <w:t>i</w:t>
      </w:r>
      <w:r w:rsidRPr="005F0423">
        <w:t xml:space="preserve"> </w:t>
      </w:r>
      <w:r w:rsidR="00B31737" w:rsidRPr="005F0423">
        <w:t>dohod</w:t>
      </w:r>
      <w:r w:rsidR="00B31737" w:rsidRPr="005F0423">
        <w:rPr>
          <w:spacing w:val="-2"/>
        </w:rPr>
        <w:t xml:space="preserve">y </w:t>
      </w:r>
      <w:r w:rsidRPr="005F0423">
        <w:rPr>
          <w:spacing w:val="-2"/>
        </w:rPr>
        <w:t xml:space="preserve">a všechny jejich podmínky a odkazy na </w:t>
      </w:r>
      <w:r w:rsidR="00B31737" w:rsidRPr="005F0423">
        <w:rPr>
          <w:spacing w:val="-2"/>
        </w:rPr>
        <w:t xml:space="preserve">dohodu </w:t>
      </w:r>
      <w:r w:rsidRPr="005F0423">
        <w:t xml:space="preserve">nejsou uplynutím doby </w:t>
      </w:r>
      <w:r w:rsidRPr="005F0423">
        <w:rPr>
          <w:spacing w:val="-2"/>
        </w:rPr>
        <w:t>účinnost</w:t>
      </w:r>
      <w:r w:rsidR="00B31737" w:rsidRPr="005F0423">
        <w:rPr>
          <w:spacing w:val="-2"/>
        </w:rPr>
        <w:t>i</w:t>
      </w:r>
      <w:r w:rsidRPr="005F0423">
        <w:rPr>
          <w:spacing w:val="-2"/>
        </w:rPr>
        <w:t xml:space="preserve"> </w:t>
      </w:r>
      <w:r w:rsidR="00B31737" w:rsidRPr="005F0423">
        <w:t xml:space="preserve">dohody </w:t>
      </w:r>
      <w:r w:rsidRPr="005F0423">
        <w:t>dotčeny.</w:t>
      </w:r>
    </w:p>
    <w:p w14:paraId="3EBCD7FA" w14:textId="77777777" w:rsidR="00F043FF" w:rsidRPr="005F0423" w:rsidRDefault="00861CE5" w:rsidP="004B1C35">
      <w:pPr>
        <w:pStyle w:val="Heading-Number-ContractCzechRadio"/>
        <w:rPr>
          <w:color w:val="auto"/>
        </w:rPr>
      </w:pPr>
      <w:r w:rsidRPr="005F0423">
        <w:rPr>
          <w:color w:val="auto"/>
        </w:rPr>
        <w:t>Ostatní ujednání smluvních stran</w:t>
      </w:r>
    </w:p>
    <w:p w14:paraId="6DB6655D" w14:textId="77777777" w:rsidR="00F043FF" w:rsidRPr="005F0423" w:rsidRDefault="00861CE5" w:rsidP="004B1C35">
      <w:pPr>
        <w:pStyle w:val="ListNumber-ContractCzechRadio"/>
      </w:pPr>
      <w:r w:rsidRPr="005F0423">
        <w:t xml:space="preserve">Smluvní strany pro </w:t>
      </w:r>
      <w:r w:rsidR="00C03027" w:rsidRPr="005F0423">
        <w:t>vyloučení případných</w:t>
      </w:r>
      <w:r w:rsidRPr="005F0423">
        <w:t xml:space="preserve"> pochybností uvádí následující:</w:t>
      </w:r>
    </w:p>
    <w:p w14:paraId="095B8EEF" w14:textId="77777777" w:rsidR="00F043FF" w:rsidRPr="005F0423" w:rsidRDefault="00861CE5" w:rsidP="004B1C35">
      <w:pPr>
        <w:pStyle w:val="ListLetter-ContractCzechRadio"/>
      </w:pPr>
      <w:r w:rsidRPr="005F0423">
        <w:t>je-li k</w:t>
      </w:r>
      <w:r w:rsidR="005A2E9B" w:rsidRPr="005F0423">
        <w:t> poskytnutí služeb</w:t>
      </w:r>
      <w:r w:rsidRPr="005F0423">
        <w:t xml:space="preserve"> nutná součinnost objednatele, určí mu </w:t>
      </w:r>
      <w:r w:rsidR="005A2E9B" w:rsidRPr="005F0423">
        <w:t>poskytovatel</w:t>
      </w:r>
      <w:r w:rsidRPr="005F0423">
        <w:t xml:space="preserve"> písemnou a prokazatelně doručenou formou přiměřenou lhůtu k jejímu poskytnutí. Uplyne-li </w:t>
      </w:r>
      <w:r w:rsidR="006278A8" w:rsidRPr="005F0423">
        <w:t xml:space="preserve">tato </w:t>
      </w:r>
      <w:r w:rsidRPr="005F0423">
        <w:t xml:space="preserve">lhůta marně, nemá </w:t>
      </w:r>
      <w:r w:rsidR="005A2E9B" w:rsidRPr="005F0423">
        <w:t>poskytovatel</w:t>
      </w:r>
      <w:r w:rsidRPr="005F0423">
        <w:t xml:space="preserve"> právo zajistit si náhradní plnění na účet objednatele, má však právo</w:t>
      </w:r>
      <w:r w:rsidR="00041030" w:rsidRPr="005F0423">
        <w:t xml:space="preserve"> </w:t>
      </w:r>
      <w:r w:rsidRPr="005F0423">
        <w:t xml:space="preserve">odstoupit od </w:t>
      </w:r>
      <w:r w:rsidR="002A2C2D" w:rsidRPr="005F0423">
        <w:t xml:space="preserve">dílčí </w:t>
      </w:r>
      <w:r w:rsidRPr="005F0423">
        <w:t>smlouvy</w:t>
      </w:r>
      <w:r w:rsidR="00986DE4" w:rsidRPr="005F0423">
        <w:t>, pakliže na tento svůj záměr objednatele předem písemně upozornil</w:t>
      </w:r>
    </w:p>
    <w:p w14:paraId="18871AE7" w14:textId="77777777" w:rsidR="00F043FF" w:rsidRPr="005F0423" w:rsidRDefault="00861CE5" w:rsidP="004B1C35">
      <w:pPr>
        <w:pStyle w:val="ListLetter-ContractCzechRadio"/>
      </w:pPr>
      <w:r w:rsidRPr="005F0423">
        <w:t>poskytovatel</w:t>
      </w:r>
      <w:r w:rsidR="00091902" w:rsidRPr="005F0423">
        <w:t xml:space="preserve"> </w:t>
      </w:r>
      <w:r w:rsidR="00833159" w:rsidRPr="005F0423">
        <w:t xml:space="preserve">je vázán </w:t>
      </w:r>
      <w:r w:rsidRPr="005F0423">
        <w:t>příkazy objednatele ohledně způsobu poskytování služeb</w:t>
      </w:r>
      <w:r w:rsidR="00833159" w:rsidRPr="005F0423">
        <w:t>.</w:t>
      </w:r>
      <w:r w:rsidRPr="005F0423">
        <w:t xml:space="preserve"> </w:t>
      </w:r>
      <w:r w:rsidR="00833159" w:rsidRPr="005F0423">
        <w:t>Jsou-li</w:t>
      </w:r>
      <w:r w:rsidRPr="005F0423">
        <w:t xml:space="preserve"> příkazy objednatele nevhodné</w:t>
      </w:r>
      <w:r w:rsidR="00833159" w:rsidRPr="005F0423">
        <w:t xml:space="preserve"> vzhledem k povaze </w:t>
      </w:r>
      <w:r w:rsidRPr="005F0423">
        <w:t xml:space="preserve">služeb, je poskytovatel povinen na to objednatele písemnou a prokazatelně doručenou formou </w:t>
      </w:r>
      <w:r w:rsidR="00833159" w:rsidRPr="005F0423">
        <w:t xml:space="preserve">neprodleně po jejich obdržení </w:t>
      </w:r>
      <w:r w:rsidRPr="005F0423">
        <w:t>upozornit;</w:t>
      </w:r>
    </w:p>
    <w:p w14:paraId="121FCC9D" w14:textId="77777777" w:rsidR="00F805A1" w:rsidRPr="005F0423" w:rsidRDefault="00861CE5" w:rsidP="004B1C35">
      <w:pPr>
        <w:pStyle w:val="ListLetter-ContractCzechRadio"/>
      </w:pPr>
      <w:r w:rsidRPr="005F0423">
        <w:lastRenderedPageBreak/>
        <w:t>má-li objednatel opatřit věc k</w:t>
      </w:r>
      <w:r w:rsidR="00AF088E" w:rsidRPr="005F0423">
        <w:t> poskytování služeb</w:t>
      </w:r>
      <w:r w:rsidR="00B31737" w:rsidRPr="005F0423">
        <w:t xml:space="preserve"> dle dílčí smlouvy</w:t>
      </w:r>
      <w:r w:rsidRPr="005F0423">
        <w:t xml:space="preserve">, předá ji </w:t>
      </w:r>
      <w:r w:rsidR="005A2E9B" w:rsidRPr="005F0423">
        <w:t>poskytovatel</w:t>
      </w:r>
      <w:r w:rsidRPr="005F0423">
        <w:t xml:space="preserve"> v dohodnuté době, jinak bez zbytečného odkladu po </w:t>
      </w:r>
      <w:r w:rsidR="00B31737" w:rsidRPr="005F0423">
        <w:t xml:space="preserve">účinnosti dílčí </w:t>
      </w:r>
      <w:r w:rsidRPr="005F0423">
        <w:t xml:space="preserve">smlouvy. Má se za to, že se cena </w:t>
      </w:r>
      <w:r w:rsidR="00AF088E" w:rsidRPr="005F0423">
        <w:t xml:space="preserve">služeb </w:t>
      </w:r>
      <w:r w:rsidRPr="005F0423">
        <w:t>o cenu této věci nesnižuje. Neopatří-li objednatel věc včas a neučiní-li tak ani na opakovanou</w:t>
      </w:r>
      <w:r w:rsidR="0032387C" w:rsidRPr="005F0423">
        <w:t>, písemnou</w:t>
      </w:r>
      <w:r w:rsidRPr="005F0423">
        <w:t xml:space="preserve"> </w:t>
      </w:r>
      <w:r w:rsidR="00F72AB3" w:rsidRPr="005F0423">
        <w:t xml:space="preserve">a prokazatelně doručenou </w:t>
      </w:r>
      <w:r w:rsidRPr="005F0423">
        <w:t xml:space="preserve">výzvu </w:t>
      </w:r>
      <w:r w:rsidR="00C926BF" w:rsidRPr="005F0423">
        <w:t xml:space="preserve">poskytovatele </w:t>
      </w:r>
      <w:r w:rsidRPr="005F0423">
        <w:t>v dodatečné přiměřené době, může věc opatřit</w:t>
      </w:r>
      <w:r w:rsidR="00A46D83" w:rsidRPr="005F0423">
        <w:t xml:space="preserve"> poskytovatel </w:t>
      </w:r>
      <w:r w:rsidR="00F72AB3" w:rsidRPr="005F0423">
        <w:t xml:space="preserve">na účet objednatele, přičemž </w:t>
      </w:r>
      <w:r w:rsidR="00A46D83" w:rsidRPr="005F0423">
        <w:t>poskytovatel</w:t>
      </w:r>
      <w:r w:rsidR="00F72AB3" w:rsidRPr="005F0423">
        <w:t xml:space="preserve"> je povinen objednateli před opatřením věci sdělit písemnou a prokazatelně doručenou formou cenu takovéto věci a stanovit mu přiměřenou lhůtu k vyjádření;</w:t>
      </w:r>
    </w:p>
    <w:p w14:paraId="68F95B74" w14:textId="77777777" w:rsidR="00DC3FC8" w:rsidRPr="005F0423" w:rsidRDefault="00861CE5" w:rsidP="00DC3FC8">
      <w:pPr>
        <w:pStyle w:val="Heading-Number-ContractCzechRadio"/>
        <w:rPr>
          <w:rFonts w:cs="Arial"/>
          <w:color w:val="auto"/>
          <w:szCs w:val="20"/>
        </w:rPr>
      </w:pPr>
      <w:r w:rsidRPr="005F0423">
        <w:rPr>
          <w:rFonts w:cs="Arial"/>
          <w:color w:val="auto"/>
          <w:szCs w:val="20"/>
        </w:rPr>
        <w:t>Odpovědnost za škody a pojištění</w:t>
      </w:r>
    </w:p>
    <w:p w14:paraId="413668BA" w14:textId="77777777" w:rsidR="00DC3FC8" w:rsidRPr="005F0423" w:rsidRDefault="00861CE5" w:rsidP="00DC3FC8">
      <w:pPr>
        <w:pStyle w:val="ListNumber-ContractCzechRadio"/>
        <w:rPr>
          <w:rFonts w:cs="Arial"/>
          <w:szCs w:val="20"/>
        </w:rPr>
      </w:pPr>
      <w:r w:rsidRPr="005F0423">
        <w:rPr>
          <w:rFonts w:cs="Arial"/>
          <w:noProof/>
          <w:szCs w:val="20"/>
          <w:lang w:eastAsia="cs-CZ"/>
        </w:rPr>
        <w:t>Poskytovatel</w:t>
      </w:r>
      <w:r w:rsidRPr="005F0423">
        <w:rPr>
          <w:rFonts w:cs="Arial"/>
          <w:szCs w:val="20"/>
        </w:rPr>
        <w:t xml:space="preserve"> tímto bere na vědomí, že svou činností dle této </w:t>
      </w:r>
      <w:r w:rsidR="00B31737" w:rsidRPr="005F0423">
        <w:t>dohod</w:t>
      </w:r>
      <w:r w:rsidRPr="005F0423">
        <w:rPr>
          <w:rFonts w:cs="Arial"/>
          <w:szCs w:val="20"/>
        </w:rPr>
        <w:t>y může objednateli způsobit majetkovou újmu (tj. škodu na jmění objednatele nebo třetích osob) nebo nemajetkovou újmu (dále souhrnně jako „</w:t>
      </w:r>
      <w:r w:rsidRPr="005F0423">
        <w:rPr>
          <w:rFonts w:cs="Arial"/>
          <w:b/>
          <w:szCs w:val="20"/>
        </w:rPr>
        <w:t>škoda</w:t>
      </w:r>
      <w:r w:rsidRPr="005F0423">
        <w:rPr>
          <w:rFonts w:cs="Arial"/>
          <w:szCs w:val="20"/>
        </w:rPr>
        <w:t>“). Tuto škodu je poskytovatel povinen objednateli uhradit na základě výzvy objednatele.</w:t>
      </w:r>
    </w:p>
    <w:p w14:paraId="5F5C7D83" w14:textId="77777777" w:rsidR="00DC3FC8" w:rsidRPr="005F0423" w:rsidRDefault="00861CE5" w:rsidP="00DC3FC8">
      <w:pPr>
        <w:pStyle w:val="ListNumber-ContractCzechRadio"/>
        <w:rPr>
          <w:rFonts w:cs="Arial"/>
          <w:szCs w:val="20"/>
        </w:rPr>
      </w:pPr>
      <w:r w:rsidRPr="005F0423">
        <w:rPr>
          <w:rFonts w:cs="Arial"/>
          <w:noProof/>
          <w:szCs w:val="20"/>
          <w:lang w:eastAsia="cs-CZ"/>
        </w:rPr>
        <w:t>Poskytovatel</w:t>
      </w:r>
      <w:r w:rsidRPr="005F0423">
        <w:rPr>
          <w:rFonts w:cs="Arial"/>
          <w:szCs w:val="20"/>
        </w:rPr>
        <w:t xml:space="preserve"> je povinen mít po dobu účinnosti této </w:t>
      </w:r>
      <w:r w:rsidR="00B31737" w:rsidRPr="005F0423">
        <w:t>dohod</w:t>
      </w:r>
      <w:r w:rsidRPr="005F0423">
        <w:rPr>
          <w:rFonts w:cs="Arial"/>
          <w:szCs w:val="20"/>
        </w:rPr>
        <w:t xml:space="preserve">y </w:t>
      </w:r>
      <w:r w:rsidR="00795858" w:rsidRPr="005F0423">
        <w:rPr>
          <w:rFonts w:cs="Arial"/>
          <w:szCs w:val="20"/>
        </w:rPr>
        <w:t xml:space="preserve">a všech navazujících dílčích smluv </w:t>
      </w:r>
      <w:r w:rsidRPr="005F0423">
        <w:rPr>
          <w:rFonts w:cs="Arial"/>
          <w:szCs w:val="20"/>
        </w:rPr>
        <w:t xml:space="preserve">pojištěnu svou odpovědnost za škodu vzniklou jeho činností z této </w:t>
      </w:r>
      <w:r w:rsidR="00B31737" w:rsidRPr="005F0423">
        <w:t>dohod</w:t>
      </w:r>
      <w:r w:rsidRPr="005F0423">
        <w:rPr>
          <w:rFonts w:cs="Arial"/>
          <w:szCs w:val="20"/>
        </w:rPr>
        <w:t>y s minimálním limitem plnění</w:t>
      </w:r>
      <w:r w:rsidR="007278F4" w:rsidRPr="005F0423">
        <w:rPr>
          <w:rFonts w:cs="Arial"/>
          <w:szCs w:val="20"/>
        </w:rPr>
        <w:t xml:space="preserve"> </w:t>
      </w:r>
      <w:r w:rsidR="006873FB" w:rsidRPr="00CE0A4C">
        <w:rPr>
          <w:rFonts w:cs="Arial"/>
          <w:b/>
          <w:szCs w:val="20"/>
        </w:rPr>
        <w:t>130.000</w:t>
      </w:r>
      <w:r w:rsidR="007A0C68" w:rsidRPr="005F0423">
        <w:rPr>
          <w:rFonts w:cs="Arial"/>
          <w:b/>
          <w:szCs w:val="20"/>
        </w:rPr>
        <w:t xml:space="preserve">,- </w:t>
      </w:r>
      <w:r w:rsidRPr="005F0423">
        <w:rPr>
          <w:rFonts w:cs="Arial"/>
          <w:b/>
          <w:szCs w:val="20"/>
        </w:rPr>
        <w:t>Kč</w:t>
      </w:r>
      <w:r w:rsidRPr="005F0423">
        <w:rPr>
          <w:rFonts w:cs="Arial"/>
          <w:szCs w:val="20"/>
        </w:rPr>
        <w:t xml:space="preserve">. Tento limit žádným způsobem nezbavuje </w:t>
      </w:r>
      <w:r w:rsidR="003117BB" w:rsidRPr="005F0423">
        <w:rPr>
          <w:rFonts w:cs="Arial"/>
          <w:szCs w:val="20"/>
        </w:rPr>
        <w:t>poskytovatele</w:t>
      </w:r>
      <w:r w:rsidRPr="005F0423">
        <w:rPr>
          <w:rFonts w:cs="Arial"/>
          <w:szCs w:val="20"/>
        </w:rPr>
        <w:t xml:space="preserve"> povinnost</w:t>
      </w:r>
      <w:r w:rsidR="003117BB" w:rsidRPr="005F0423">
        <w:rPr>
          <w:rFonts w:cs="Arial"/>
          <w:szCs w:val="20"/>
        </w:rPr>
        <w:t>i</w:t>
      </w:r>
      <w:r w:rsidRPr="005F0423">
        <w:rPr>
          <w:rFonts w:cs="Arial"/>
          <w:szCs w:val="20"/>
        </w:rPr>
        <w:t xml:space="preserve"> uhradit objedna</w:t>
      </w:r>
      <w:r w:rsidR="00795858" w:rsidRPr="005F0423">
        <w:rPr>
          <w:rFonts w:cs="Arial"/>
          <w:szCs w:val="20"/>
        </w:rPr>
        <w:t>teli škodu v plné výši. Na písemnou výzvu objednatele je poskytovatel povinen předložit pojistnou smlouvu</w:t>
      </w:r>
      <w:r w:rsidRPr="005F0423">
        <w:rPr>
          <w:rFonts w:cs="Arial"/>
          <w:szCs w:val="20"/>
        </w:rPr>
        <w:t xml:space="preserve"> dle tohoto odstavce</w:t>
      </w:r>
      <w:r w:rsidR="00B31737" w:rsidRPr="005F0423">
        <w:rPr>
          <w:rFonts w:cs="Arial"/>
          <w:szCs w:val="20"/>
        </w:rPr>
        <w:t xml:space="preserve"> </w:t>
      </w:r>
      <w:r w:rsidR="00B31737" w:rsidRPr="005F0423">
        <w:t>dohody</w:t>
      </w:r>
      <w:r w:rsidRPr="005F0423">
        <w:rPr>
          <w:rFonts w:cs="Arial"/>
          <w:szCs w:val="20"/>
        </w:rPr>
        <w:t>.</w:t>
      </w:r>
    </w:p>
    <w:p w14:paraId="7A47F18A" w14:textId="77777777" w:rsidR="000E5477" w:rsidRPr="005F0423" w:rsidRDefault="00861CE5" w:rsidP="00A57148">
      <w:pPr>
        <w:pStyle w:val="ListNumber-ContractCzechRadio"/>
        <w:rPr>
          <w:rFonts w:cs="Arial"/>
          <w:szCs w:val="20"/>
        </w:rPr>
      </w:pPr>
      <w:r w:rsidRPr="005F0423">
        <w:rPr>
          <w:rFonts w:cs="Arial"/>
          <w:szCs w:val="20"/>
        </w:rPr>
        <w:t xml:space="preserve">S ohledem na předchozí odstavec je </w:t>
      </w:r>
      <w:r w:rsidR="003117BB" w:rsidRPr="005F0423">
        <w:rPr>
          <w:rFonts w:cs="Arial"/>
          <w:szCs w:val="20"/>
        </w:rPr>
        <w:t>poskytovatel</w:t>
      </w:r>
      <w:r w:rsidRPr="005F0423">
        <w:rPr>
          <w:rFonts w:cs="Arial"/>
          <w:szCs w:val="20"/>
        </w:rPr>
        <w:t xml:space="preserve"> povinen kdykoli během účinnosti této </w:t>
      </w:r>
      <w:r w:rsidR="00B31737" w:rsidRPr="005F0423">
        <w:t>dohod</w:t>
      </w:r>
      <w:r w:rsidRPr="005F0423">
        <w:rPr>
          <w:rFonts w:cs="Arial"/>
          <w:szCs w:val="20"/>
        </w:rPr>
        <w:t xml:space="preserve">y objednateli na jeho žádost prokázat, že požadované pojištění trvá.  </w:t>
      </w:r>
    </w:p>
    <w:p w14:paraId="350A2B00" w14:textId="77777777" w:rsidR="003117BB" w:rsidRPr="005F0423" w:rsidRDefault="00861CE5" w:rsidP="003117BB">
      <w:pPr>
        <w:pStyle w:val="Heading-Number-ContractCzechRadio"/>
        <w:rPr>
          <w:color w:val="auto"/>
        </w:rPr>
      </w:pPr>
      <w:r w:rsidRPr="005F0423">
        <w:rPr>
          <w:color w:val="auto"/>
        </w:rPr>
        <w:t>Mlčenlivost</w:t>
      </w:r>
    </w:p>
    <w:p w14:paraId="6220802E" w14:textId="77777777" w:rsidR="003117BB" w:rsidRPr="005F0423" w:rsidRDefault="00861CE5" w:rsidP="003117BB">
      <w:pPr>
        <w:pStyle w:val="ListNumber-ContractCzechRadio"/>
      </w:pPr>
      <w:r w:rsidRPr="005F0423">
        <w:t xml:space="preserve">Poskytovatel se zavazuje zachovat (po dobu platnosti a účinnosti a také po uplynutí platnosti a účinnosti této </w:t>
      </w:r>
      <w:r w:rsidR="00B31737" w:rsidRPr="005F0423">
        <w:t>dohod</w:t>
      </w:r>
      <w:r w:rsidRPr="005F0423">
        <w:t>y</w:t>
      </w:r>
      <w:r w:rsidR="00B31737" w:rsidRPr="005F0423">
        <w:t>, jakož i všech dílčích smluv</w:t>
      </w:r>
      <w:r w:rsidRPr="005F0423">
        <w:t xml:space="preserve">) mlčenlivost o všech informacích a skutečnostech, které se poskytovatel dozví v rámci plnění předmětu této </w:t>
      </w:r>
      <w:r w:rsidR="00B31737" w:rsidRPr="005F0423">
        <w:t>dohod</w:t>
      </w:r>
      <w:r w:rsidRPr="005F0423">
        <w:t xml:space="preserve">y. Tyto informace objednatel prohlašuje za citlivé, důvěrné a tajné, s čímž je poskytovatel plně srozuměn. Poskytovatel nesdělí tyto informace třetím osobám, neumožní třetím osobám přístup k těmto informacím, ani je nevyužije ve svůj prospěch nebo ve prospěch třetích osob. Poskytovatel se zavazuje, že informace nebude dále rozšiřovat nebo reprodukovat a nezpřístupní je třetí straně. V případě, že tyto povinnosti budou porušeny ze strany zaměstnanců poskytovatele nebo osob, prostřednictvím kterých poskytovatel plní předmět této </w:t>
      </w:r>
      <w:r w:rsidR="00B31737" w:rsidRPr="005F0423">
        <w:t>dohod</w:t>
      </w:r>
      <w:r w:rsidRPr="005F0423">
        <w:t>y platí, že tyto povinnosti porušil sám poskytovatel.</w:t>
      </w:r>
    </w:p>
    <w:p w14:paraId="13E2551B" w14:textId="77777777" w:rsidR="003117BB" w:rsidRPr="005F0423" w:rsidRDefault="00861CE5" w:rsidP="003117BB">
      <w:pPr>
        <w:pStyle w:val="ListNumber-ContractCzechRadio"/>
      </w:pPr>
      <w:r w:rsidRPr="005F0423">
        <w:t xml:space="preserve">Za porušení povinností týkajících se mlčenlivosti dle předchozího bodu má </w:t>
      </w:r>
      <w:r w:rsidR="00B31737" w:rsidRPr="005F0423">
        <w:t>objednatel</w:t>
      </w:r>
      <w:r w:rsidRPr="005F0423">
        <w:t xml:space="preserve"> právo uplatnit u poskytovatele nárok na zaplacení smluvní pokuty. Výše smluvní pokuty je stanovena na </w:t>
      </w:r>
      <w:r w:rsidR="006B6ED3" w:rsidRPr="006B69A8">
        <w:rPr>
          <w:rFonts w:cs="Arial"/>
          <w:b/>
          <w:szCs w:val="20"/>
        </w:rPr>
        <w:t>50.000</w:t>
      </w:r>
      <w:r w:rsidRPr="005F0423">
        <w:rPr>
          <w:b/>
        </w:rPr>
        <w:t>,- Kč</w:t>
      </w:r>
      <w:r w:rsidRPr="005F0423">
        <w:t xml:space="preserve"> za každý jednotlivý prokázaný případ porušení povinností.</w:t>
      </w:r>
    </w:p>
    <w:p w14:paraId="6CE7B1F7" w14:textId="77777777" w:rsidR="00A11BC0" w:rsidRPr="005F0423" w:rsidRDefault="00861CE5" w:rsidP="004B1C35">
      <w:pPr>
        <w:pStyle w:val="Heading-Number-ContractCzechRadio"/>
        <w:rPr>
          <w:color w:val="auto"/>
        </w:rPr>
      </w:pPr>
      <w:r w:rsidRPr="005F0423">
        <w:rPr>
          <w:color w:val="auto"/>
        </w:rPr>
        <w:t>Závěrečná ustanovení</w:t>
      </w:r>
    </w:p>
    <w:p w14:paraId="0FA343AC" w14:textId="0BF0F327" w:rsidR="004B1C35" w:rsidRPr="005F0423" w:rsidRDefault="00861CE5" w:rsidP="004B1C35">
      <w:pPr>
        <w:pStyle w:val="ListNumber-ContractCzechRadio"/>
      </w:pPr>
      <w:r w:rsidRPr="005F0423">
        <w:t xml:space="preserve">Tato rámcová </w:t>
      </w:r>
      <w:r w:rsidR="00671BDC" w:rsidRPr="005F0423">
        <w:t>dohod</w:t>
      </w:r>
      <w:r w:rsidRPr="005F0423">
        <w:t xml:space="preserve">a </w:t>
      </w:r>
      <w:r w:rsidR="003117BB" w:rsidRPr="005F0423">
        <w:t xml:space="preserve">se uzavírá a </w:t>
      </w:r>
      <w:r w:rsidRPr="005F0423">
        <w:t>nabývá platnosti dnem</w:t>
      </w:r>
      <w:r w:rsidR="00BB5BFE">
        <w:t xml:space="preserve"> jejího</w:t>
      </w:r>
      <w:r w:rsidRPr="005F0423">
        <w:t xml:space="preserve"> podpisu </w:t>
      </w:r>
      <w:r w:rsidR="00BB5BFE">
        <w:t>oběma</w:t>
      </w:r>
      <w:r w:rsidR="00BB5BFE" w:rsidRPr="005F0423">
        <w:t xml:space="preserve"> </w:t>
      </w:r>
      <w:r w:rsidRPr="005F0423">
        <w:t>smluvními stranami</w:t>
      </w:r>
      <w:r w:rsidR="00B31737" w:rsidRPr="005F0423">
        <w:t xml:space="preserve"> a účinnosti dnem jejího uveřejnění v registru smluv </w:t>
      </w:r>
      <w:r w:rsidR="002A2C2D" w:rsidRPr="005F0423">
        <w:rPr>
          <w:rFonts w:cs="Arial"/>
          <w:szCs w:val="20"/>
        </w:rPr>
        <w:t>v souladu se zákonem č. 340/2015 Sb., o zvláštních podmínkách účinnosti některých smluv, uveřejňování těchto smluv a o registru smluv (zákon o registru smluv), v</w:t>
      </w:r>
      <w:r w:rsidR="003D3CEC" w:rsidRPr="005F0423">
        <w:rPr>
          <w:rFonts w:cs="Arial"/>
          <w:szCs w:val="20"/>
        </w:rPr>
        <w:t>e</w:t>
      </w:r>
      <w:r w:rsidR="002A2C2D" w:rsidRPr="005F0423">
        <w:rPr>
          <w:rFonts w:cs="Arial"/>
          <w:szCs w:val="20"/>
        </w:rPr>
        <w:t xml:space="preserve"> znění</w:t>
      </w:r>
      <w:r w:rsidR="003D3CEC" w:rsidRPr="005F0423">
        <w:rPr>
          <w:rFonts w:cs="Arial"/>
          <w:szCs w:val="20"/>
        </w:rPr>
        <w:t xml:space="preserve"> pozdějších předpisů</w:t>
      </w:r>
      <w:r w:rsidR="002A2C2D" w:rsidRPr="005F0423">
        <w:rPr>
          <w:rFonts w:cs="Arial"/>
          <w:szCs w:val="20"/>
        </w:rPr>
        <w:t>.</w:t>
      </w:r>
    </w:p>
    <w:p w14:paraId="0567E98A" w14:textId="77777777" w:rsidR="00130BF0" w:rsidRPr="005F0423" w:rsidRDefault="00861CE5" w:rsidP="00130BF0">
      <w:pPr>
        <w:pStyle w:val="ListNumber-ContractCzechRadio"/>
      </w:pPr>
      <w:r w:rsidRPr="005F0423">
        <w:t xml:space="preserve">Právní vztahy z této dohody vzniklé se řídí příslušnými ustanoveními OZ, ZZVZ a dalšími v České republice obecně závaznými právními předpisy. </w:t>
      </w:r>
    </w:p>
    <w:p w14:paraId="7E77149E" w14:textId="77777777" w:rsidR="004B1C35" w:rsidRPr="005F0423" w:rsidRDefault="00861CE5" w:rsidP="004B1C35">
      <w:pPr>
        <w:pStyle w:val="ListNumber-ContractCzechRadio"/>
      </w:pPr>
      <w:r w:rsidRPr="005F0423">
        <w:t xml:space="preserve">Objednatel má právo nevyčerpat celý rozsah plnění v souladu se zadávacím řízením a podle této </w:t>
      </w:r>
      <w:r w:rsidR="00B31737" w:rsidRPr="005F0423">
        <w:t>dohody</w:t>
      </w:r>
      <w:r w:rsidRPr="005F0423">
        <w:t>.</w:t>
      </w:r>
    </w:p>
    <w:p w14:paraId="395EE829" w14:textId="77777777" w:rsidR="00130BF0" w:rsidRPr="005F0423" w:rsidRDefault="00861CE5" w:rsidP="00130BF0">
      <w:pPr>
        <w:pStyle w:val="ListNumber-ContractCzechRadio"/>
      </w:pPr>
      <w:r w:rsidRPr="005F0423">
        <w:lastRenderedPageBreak/>
        <w:t xml:space="preserve">Tato dohoda je vyhotovena ve </w:t>
      </w:r>
      <w:r w:rsidR="00444080" w:rsidRPr="005F0423">
        <w:t xml:space="preserve">dvou </w:t>
      </w:r>
      <w:r w:rsidRPr="005F0423">
        <w:t xml:space="preserve">stejnopisech s platností originálu, z nichž </w:t>
      </w:r>
      <w:r w:rsidR="00444080" w:rsidRPr="005F0423">
        <w:t>každá smluvní strana obdrží po</w:t>
      </w:r>
      <w:r w:rsidRPr="005F0423">
        <w:t xml:space="preserve"> </w:t>
      </w:r>
      <w:proofErr w:type="spellStart"/>
      <w:r w:rsidRPr="005F0423">
        <w:t>jed</w:t>
      </w:r>
      <w:r w:rsidR="00444080" w:rsidRPr="005F0423">
        <w:t>om</w:t>
      </w:r>
      <w:proofErr w:type="spellEnd"/>
      <w:r w:rsidR="00444080" w:rsidRPr="005F0423">
        <w:t xml:space="preserve"> </w:t>
      </w:r>
      <w:proofErr w:type="spellStart"/>
      <w:r w:rsidR="00444080" w:rsidRPr="005F0423">
        <w:t>stejnopise</w:t>
      </w:r>
      <w:r w:rsidRPr="005F0423">
        <w:t>n</w:t>
      </w:r>
      <w:proofErr w:type="spellEnd"/>
      <w:r w:rsidRPr="005F0423">
        <w:t xml:space="preserve">. </w:t>
      </w:r>
    </w:p>
    <w:p w14:paraId="08FD42FE" w14:textId="77777777" w:rsidR="004B1C35" w:rsidRPr="005F0423" w:rsidRDefault="00861CE5" w:rsidP="004B1C35">
      <w:pPr>
        <w:pStyle w:val="ListNumber-ContractCzechRadio"/>
      </w:pPr>
      <w:r w:rsidRPr="005F0423">
        <w:t xml:space="preserve">Pro případ sporu vzniklého mezi smluvními stranami z této </w:t>
      </w:r>
      <w:r w:rsidR="002A2C2D" w:rsidRPr="005F0423">
        <w:t>dohod</w:t>
      </w:r>
      <w:r w:rsidRPr="005F0423">
        <w:t xml:space="preserve">y nebo v souvislosti s ní, v souladu s ustanovením § </w:t>
      </w:r>
      <w:proofErr w:type="gramStart"/>
      <w:r w:rsidRPr="005F0423">
        <w:t>89a</w:t>
      </w:r>
      <w:proofErr w:type="gramEnd"/>
      <w:r w:rsidRPr="005F0423">
        <w:t xml:space="preserve"> zákona č. 99/1963 Sb., občanský soudní řád, ve znění pozdějších předpisů, si smluvní strany jako obecný soud sjednávají soud místně příslušný podle sídla objednatele.</w:t>
      </w:r>
    </w:p>
    <w:p w14:paraId="76FFB26F" w14:textId="77777777" w:rsidR="001A6897" w:rsidRPr="005F0423" w:rsidRDefault="00861CE5" w:rsidP="001A6897">
      <w:pPr>
        <w:pStyle w:val="ListNumber-ContractCzechRadio"/>
      </w:pPr>
      <w:r w:rsidRPr="005F0423">
        <w:t xml:space="preserve">Smluvní strany uvádí, že nastane-li zcela mimořádná nepředvídatelná okolnost, která plnění z této </w:t>
      </w:r>
      <w:r w:rsidR="002A2C2D" w:rsidRPr="005F0423">
        <w:t>dohod</w:t>
      </w:r>
      <w:r w:rsidRPr="005F0423">
        <w:t xml:space="preserve">y podstatně ztěžuje, není kterákoli smluvní strana oprávněna požádat soud, aby podle svého uvážení rozhodl o spravedlivé úpravě ceny za plnění dle této </w:t>
      </w:r>
      <w:r w:rsidR="002A2C2D" w:rsidRPr="005F0423">
        <w:t>dohod</w:t>
      </w:r>
      <w:r w:rsidRPr="005F0423">
        <w:t xml:space="preserve">y, anebo o zrušení </w:t>
      </w:r>
      <w:r w:rsidR="002A2C2D" w:rsidRPr="005F0423">
        <w:t>dohod</w:t>
      </w:r>
      <w:r w:rsidRPr="005F0423">
        <w:t>y a o tom, jak se strany vypořádají. Tímto smluvní strany přebírají ve smyslu ustanovení § 1765 a násl. OZ nebezpečí změny okolností.</w:t>
      </w:r>
    </w:p>
    <w:p w14:paraId="4A6D33F3" w14:textId="77777777" w:rsidR="00BE6222" w:rsidRPr="005F0423" w:rsidRDefault="00861CE5" w:rsidP="004B1C35">
      <w:pPr>
        <w:pStyle w:val="ListNumber-ContractCzechRadio"/>
      </w:pPr>
      <w:r w:rsidRPr="005F0423">
        <w:t xml:space="preserve">Smluvní strany tímto výslovně uvádí, že tato </w:t>
      </w:r>
      <w:r w:rsidR="002A2C2D" w:rsidRPr="005F0423">
        <w:t>dohod</w:t>
      </w:r>
      <w:r w:rsidRPr="005F0423">
        <w:t>a je závazná až okamžikem jejího podepsání oběma smluvními stranami</w:t>
      </w:r>
      <w:r w:rsidR="00670762" w:rsidRPr="005F0423">
        <w:t xml:space="preserve">. </w:t>
      </w:r>
      <w:r w:rsidR="00A46D83" w:rsidRPr="005F0423">
        <w:t>Poskytovatel</w:t>
      </w:r>
      <w:r w:rsidRPr="005F0423">
        <w:t xml:space="preserve"> tímto bere na vědomí, že v důsledku specifického organizačního uspořádání </w:t>
      </w:r>
      <w:r w:rsidR="001558ED" w:rsidRPr="005F0423">
        <w:t>objednatele</w:t>
      </w:r>
      <w:r w:rsidRPr="005F0423">
        <w:t xml:space="preserve"> smluvní strany vylučují pravidla dle ustanovení § 1728 </w:t>
      </w:r>
      <w:r w:rsidR="002D44EA" w:rsidRPr="005F0423">
        <w:t>a 1729</w:t>
      </w:r>
      <w:r w:rsidRPr="005F0423">
        <w:t xml:space="preserve"> OZ o předsmluvní odpovědnosti a </w:t>
      </w:r>
      <w:r w:rsidR="00C926BF" w:rsidRPr="005F0423">
        <w:t xml:space="preserve">poskytovatel </w:t>
      </w:r>
      <w:r w:rsidRPr="005F0423">
        <w:t xml:space="preserve">nemá právo ve smyslu § 2910 </w:t>
      </w:r>
      <w:r w:rsidR="00C63A17" w:rsidRPr="005F0423">
        <w:t xml:space="preserve">OZ </w:t>
      </w:r>
      <w:r w:rsidRPr="005F0423">
        <w:t xml:space="preserve">po </w:t>
      </w:r>
      <w:r w:rsidR="001558ED" w:rsidRPr="005F0423">
        <w:t>objednateli</w:t>
      </w:r>
      <w:r w:rsidRPr="005F0423">
        <w:t xml:space="preserve"> požadovat při neuzavření </w:t>
      </w:r>
      <w:r w:rsidR="002A2C2D" w:rsidRPr="005F0423">
        <w:t>dohod</w:t>
      </w:r>
      <w:r w:rsidRPr="005F0423">
        <w:t>y náhradu škody.</w:t>
      </w:r>
    </w:p>
    <w:p w14:paraId="5A6ED335" w14:textId="77777777" w:rsidR="00130BF0" w:rsidRPr="005F0423" w:rsidRDefault="00861CE5" w:rsidP="00130BF0">
      <w:pPr>
        <w:pStyle w:val="ListNumber-ContractCzechRadio"/>
      </w:pPr>
      <w:r w:rsidRPr="005F0423">
        <w:t>Poskytovatel bere na vědomí, že objednatel je jako zadavatel veřejné zakázky povinen v souladu s § 219 ZZVZ uveřejnit na profilu zadavatele tuto dohodu včetně všech jejích změn a dodatků a dílčích smluv, výši skutečně uhrazené ceny za plnění veřejné zakázky a seznam poddodavatelů poskytovatele veřejné zakázky.</w:t>
      </w:r>
    </w:p>
    <w:p w14:paraId="68A9819A" w14:textId="77777777" w:rsidR="003117BB" w:rsidRPr="005F0423" w:rsidRDefault="00861CE5" w:rsidP="00A57148">
      <w:pPr>
        <w:pStyle w:val="ListNumber-ContractCzechRadio"/>
        <w:rPr>
          <w:rFonts w:cs="Arial"/>
          <w:szCs w:val="20"/>
        </w:rPr>
      </w:pPr>
      <w:r w:rsidRPr="005F0423">
        <w:t xml:space="preserve">Tato </w:t>
      </w:r>
      <w:r w:rsidR="002A2C2D" w:rsidRPr="005F0423">
        <w:t>dohod</w:t>
      </w:r>
      <w:r w:rsidRPr="005F0423">
        <w:t>a včetně jejích příloh, případných změn</w:t>
      </w:r>
      <w:r w:rsidR="00414B5D" w:rsidRPr="005F0423">
        <w:t>,</w:t>
      </w:r>
      <w:r w:rsidRPr="005F0423">
        <w:t xml:space="preserve"> bude uveřejněna </w:t>
      </w:r>
      <w:r w:rsidR="002A2C2D" w:rsidRPr="005F0423">
        <w:t>objednatelem</w:t>
      </w:r>
      <w:r w:rsidR="002A2C2D" w:rsidRPr="005F0423">
        <w:rPr>
          <w:rFonts w:cs="Arial"/>
          <w:szCs w:val="20"/>
        </w:rPr>
        <w:t xml:space="preserve"> </w:t>
      </w:r>
      <w:r w:rsidRPr="005F0423">
        <w:rPr>
          <w:rFonts w:cs="Arial"/>
          <w:szCs w:val="20"/>
        </w:rPr>
        <w:t xml:space="preserve">v registru smluv v souladu se zákonem o registru smluv. Pokud </w:t>
      </w:r>
      <w:r w:rsidR="002A2C2D" w:rsidRPr="005F0423">
        <w:rPr>
          <w:rFonts w:cs="Arial"/>
          <w:szCs w:val="20"/>
        </w:rPr>
        <w:t xml:space="preserve">dohodu </w:t>
      </w:r>
      <w:r w:rsidRPr="005F0423">
        <w:rPr>
          <w:rFonts w:cs="Arial"/>
          <w:szCs w:val="20"/>
        </w:rPr>
        <w:t xml:space="preserve">uveřejní v registru smluv </w:t>
      </w:r>
      <w:r w:rsidR="002A2C2D" w:rsidRPr="005F0423">
        <w:rPr>
          <w:rFonts w:cs="Arial"/>
          <w:szCs w:val="20"/>
        </w:rPr>
        <w:t>poskytovatel</w:t>
      </w:r>
      <w:r w:rsidRPr="005F0423">
        <w:rPr>
          <w:rFonts w:cs="Arial"/>
          <w:szCs w:val="20"/>
        </w:rPr>
        <w:t xml:space="preserve">, zašle </w:t>
      </w:r>
      <w:r w:rsidR="002A2C2D" w:rsidRPr="005F0423">
        <w:rPr>
          <w:rFonts w:cs="Arial"/>
          <w:szCs w:val="20"/>
        </w:rPr>
        <w:t>objednateli</w:t>
      </w:r>
      <w:r w:rsidRPr="005F0423">
        <w:rPr>
          <w:rFonts w:cs="Arial"/>
          <w:szCs w:val="20"/>
        </w:rPr>
        <w:t xml:space="preserve"> potvrzení o uveřejnění této </w:t>
      </w:r>
      <w:r w:rsidR="002A2C2D" w:rsidRPr="005F0423">
        <w:rPr>
          <w:rFonts w:cs="Arial"/>
          <w:szCs w:val="20"/>
        </w:rPr>
        <w:t>dohod</w:t>
      </w:r>
      <w:r w:rsidRPr="005F0423">
        <w:rPr>
          <w:rFonts w:cs="Arial"/>
          <w:szCs w:val="20"/>
        </w:rPr>
        <w:t xml:space="preserve">y bez zbytečného odkladu. Tento </w:t>
      </w:r>
      <w:r w:rsidR="002A2C2D" w:rsidRPr="005F0423">
        <w:rPr>
          <w:rFonts w:cs="Arial"/>
          <w:szCs w:val="20"/>
        </w:rPr>
        <w:t xml:space="preserve">odstavec </w:t>
      </w:r>
      <w:r w:rsidRPr="005F0423">
        <w:rPr>
          <w:rFonts w:cs="Arial"/>
          <w:szCs w:val="20"/>
        </w:rPr>
        <w:t xml:space="preserve">je samostatnou dohodou smluvních stran oddělitelnou od ostatních ustanovení </w:t>
      </w:r>
      <w:r w:rsidR="002A2C2D" w:rsidRPr="005F0423">
        <w:rPr>
          <w:rFonts w:cs="Arial"/>
          <w:szCs w:val="20"/>
        </w:rPr>
        <w:t>rámcové dohod</w:t>
      </w:r>
      <w:r w:rsidRPr="005F0423">
        <w:rPr>
          <w:rFonts w:cs="Arial"/>
          <w:szCs w:val="20"/>
        </w:rPr>
        <w:t>y.</w:t>
      </w:r>
    </w:p>
    <w:p w14:paraId="49DDD99F" w14:textId="77777777" w:rsidR="00795858" w:rsidRPr="005F0423" w:rsidRDefault="00861CE5" w:rsidP="00A57148">
      <w:pPr>
        <w:pStyle w:val="ListNumber-ContractCzechRadio"/>
      </w:pPr>
      <w:r w:rsidRPr="005F0423">
        <w:t xml:space="preserve">Smluvní strany prohlašují, že se seznámily s obsahem této dohody, kterou uzavírají na základě své pravé, vážné a svobodné vůle, nikoliv v tísni anebo za nápadně nevýhodných podmínek, což stvrzují svými podpisy. </w:t>
      </w:r>
    </w:p>
    <w:p w14:paraId="5EF27915" w14:textId="77777777" w:rsidR="00C379DE" w:rsidRPr="005F0423" w:rsidRDefault="00861CE5" w:rsidP="004B1C35">
      <w:pPr>
        <w:pStyle w:val="ListNumber-ContractCzechRadio"/>
      </w:pPr>
      <w:r w:rsidRPr="005F0423">
        <w:t xml:space="preserve">Nedílnou součástí této </w:t>
      </w:r>
      <w:r w:rsidR="002A2C2D" w:rsidRPr="005F0423">
        <w:t xml:space="preserve">dohody </w:t>
      </w:r>
      <w:r w:rsidRPr="005F0423">
        <w:t>j</w:t>
      </w:r>
      <w:r w:rsidR="002A2C2D" w:rsidRPr="005F0423">
        <w:t>sou</w:t>
      </w:r>
      <w:r w:rsidRPr="005F0423">
        <w:t xml:space="preserve"> její</w:t>
      </w:r>
      <w:r w:rsidR="002A2C2D" w:rsidRPr="005F0423">
        <w:t xml:space="preserve"> přílohy</w:t>
      </w:r>
      <w:r w:rsidRPr="005F0423">
        <w:t>:</w:t>
      </w:r>
    </w:p>
    <w:p w14:paraId="171C100B" w14:textId="77777777" w:rsidR="00D16498" w:rsidRPr="005F0423" w:rsidRDefault="00861CE5" w:rsidP="008B02FB">
      <w:pPr>
        <w:pStyle w:val="ListNumber-ContractCzechRadio"/>
        <w:numPr>
          <w:ilvl w:val="0"/>
          <w:numId w:val="0"/>
        </w:numPr>
        <w:spacing w:after="0"/>
        <w:ind w:left="312"/>
      </w:pPr>
      <w:r w:rsidRPr="005F0423">
        <w:t>Příloha</w:t>
      </w:r>
      <w:r w:rsidR="004A6AA4" w:rsidRPr="005F0423">
        <w:t xml:space="preserve"> č. </w:t>
      </w:r>
      <w:r w:rsidR="006B6ED3">
        <w:t>1</w:t>
      </w:r>
      <w:r w:rsidR="006B6ED3" w:rsidRPr="005F0423">
        <w:t xml:space="preserve"> </w:t>
      </w:r>
      <w:r w:rsidRPr="005F0423">
        <w:t xml:space="preserve">– </w:t>
      </w:r>
      <w:r w:rsidR="00414B5D" w:rsidRPr="005F0423">
        <w:t>Specifikace služeb;</w:t>
      </w:r>
    </w:p>
    <w:p w14:paraId="2AA041AD" w14:textId="77777777" w:rsidR="00414B5D" w:rsidRPr="005F0423" w:rsidRDefault="00861CE5" w:rsidP="008B02FB">
      <w:pPr>
        <w:pStyle w:val="ListNumber-ContractCzechRadio"/>
        <w:numPr>
          <w:ilvl w:val="0"/>
          <w:numId w:val="0"/>
        </w:numPr>
        <w:spacing w:after="0"/>
        <w:ind w:left="312" w:hanging="312"/>
      </w:pPr>
      <w:r w:rsidRPr="005F0423">
        <w:tab/>
        <w:t>Příloha</w:t>
      </w:r>
      <w:r w:rsidR="004A6AA4" w:rsidRPr="005F0423">
        <w:t xml:space="preserve"> č. </w:t>
      </w:r>
      <w:r w:rsidR="006B6ED3">
        <w:t>2</w:t>
      </w:r>
      <w:r w:rsidR="006B6ED3" w:rsidRPr="005F0423">
        <w:t xml:space="preserve"> </w:t>
      </w:r>
      <w:r w:rsidRPr="005F0423">
        <w:t xml:space="preserve">– </w:t>
      </w:r>
      <w:r w:rsidR="00130BF0" w:rsidRPr="005F0423">
        <w:t>Cenová nabídka poskytovatele</w:t>
      </w:r>
      <w:r w:rsidRPr="005F0423">
        <w:t>;</w:t>
      </w:r>
    </w:p>
    <w:p w14:paraId="61044EDB" w14:textId="77777777" w:rsidR="00D16498" w:rsidRPr="005F0423" w:rsidRDefault="00861CE5" w:rsidP="008B02FB">
      <w:pPr>
        <w:pStyle w:val="ListNumber-ContractCzechRadio"/>
        <w:numPr>
          <w:ilvl w:val="0"/>
          <w:numId w:val="0"/>
        </w:numPr>
        <w:spacing w:after="0"/>
        <w:ind w:left="312" w:hanging="312"/>
      </w:pPr>
      <w:r w:rsidRPr="005F0423">
        <w:tab/>
      </w:r>
      <w:r w:rsidR="002A2C2D" w:rsidRPr="005F0423">
        <w:t>Příloha</w:t>
      </w:r>
      <w:r w:rsidR="004A6AA4" w:rsidRPr="005F0423">
        <w:t xml:space="preserve"> č. </w:t>
      </w:r>
      <w:r w:rsidR="006B6ED3">
        <w:t>3</w:t>
      </w:r>
      <w:r w:rsidR="006B6ED3" w:rsidRPr="005F0423">
        <w:t xml:space="preserve"> </w:t>
      </w:r>
      <w:r w:rsidR="002A2C2D" w:rsidRPr="005F0423">
        <w:t xml:space="preserve">– </w:t>
      </w:r>
      <w:r w:rsidRPr="005F0423">
        <w:t>Vzor dílčí smlouvy;</w:t>
      </w:r>
    </w:p>
    <w:p w14:paraId="7D520C8F" w14:textId="77777777" w:rsidR="00F6014B" w:rsidRPr="005F0423" w:rsidRDefault="00F6014B" w:rsidP="00881C56"/>
    <w:p w14:paraId="4FB8C475" w14:textId="77777777" w:rsidR="001A6897" w:rsidRPr="005F0423" w:rsidRDefault="001A6897" w:rsidP="001F0066">
      <w:pPr>
        <w:pStyle w:val="SubjectSpecification-ContractCzechRadio"/>
        <w:rPr>
          <w:color w:val="auto"/>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4"/>
        <w:gridCol w:w="3964"/>
      </w:tblGrid>
      <w:tr w:rsidR="00F87175" w14:paraId="287B40FE" w14:textId="77777777" w:rsidTr="002A2C2D">
        <w:tc>
          <w:tcPr>
            <w:tcW w:w="3974" w:type="dxa"/>
            <w:tcBorders>
              <w:top w:val="single" w:sz="4" w:space="0" w:color="auto"/>
              <w:left w:val="single" w:sz="4" w:space="0" w:color="auto"/>
              <w:bottom w:val="single" w:sz="4" w:space="0" w:color="auto"/>
              <w:right w:val="single" w:sz="4" w:space="0" w:color="auto"/>
            </w:tcBorders>
            <w:hideMark/>
          </w:tcPr>
          <w:p w14:paraId="7E5595BD" w14:textId="77777777" w:rsidR="002A2C2D" w:rsidRPr="005F0423" w:rsidRDefault="00861CE5">
            <w:pPr>
              <w:pStyle w:val="Zvr"/>
              <w:tabs>
                <w:tab w:val="clear" w:pos="312"/>
                <w:tab w:val="clear" w:pos="624"/>
                <w:tab w:val="left" w:pos="708"/>
              </w:tabs>
              <w:spacing w:before="0"/>
              <w:jc w:val="center"/>
            </w:pPr>
            <w:r w:rsidRPr="005F0423">
              <w:t xml:space="preserve">V Praze dne </w:t>
            </w:r>
            <w:r w:rsidR="00414B5D" w:rsidRPr="005F0423">
              <w:rPr>
                <w:rFonts w:cs="Arial"/>
                <w:szCs w:val="20"/>
              </w:rPr>
              <w:t>[</w:t>
            </w:r>
            <w:r w:rsidR="00414B5D" w:rsidRPr="005F0423">
              <w:rPr>
                <w:rFonts w:cs="Arial"/>
                <w:szCs w:val="20"/>
                <w:highlight w:val="yellow"/>
              </w:rPr>
              <w:t>DOPLNIT</w:t>
            </w:r>
            <w:r w:rsidR="00414B5D" w:rsidRPr="005F0423">
              <w:rPr>
                <w:rFonts w:cs="Arial"/>
                <w:szCs w:val="20"/>
              </w:rPr>
              <w:t>]</w:t>
            </w:r>
          </w:p>
        </w:tc>
        <w:tc>
          <w:tcPr>
            <w:tcW w:w="3964" w:type="dxa"/>
            <w:tcBorders>
              <w:top w:val="single" w:sz="4" w:space="0" w:color="auto"/>
              <w:left w:val="single" w:sz="4" w:space="0" w:color="auto"/>
              <w:bottom w:val="single" w:sz="4" w:space="0" w:color="auto"/>
              <w:right w:val="single" w:sz="4" w:space="0" w:color="auto"/>
            </w:tcBorders>
            <w:hideMark/>
          </w:tcPr>
          <w:p w14:paraId="345E80AD" w14:textId="77777777" w:rsidR="002A2C2D" w:rsidRPr="005F0423" w:rsidRDefault="00861CE5">
            <w:pPr>
              <w:pStyle w:val="Zvr"/>
              <w:tabs>
                <w:tab w:val="clear" w:pos="312"/>
                <w:tab w:val="clear" w:pos="624"/>
                <w:tab w:val="left" w:pos="708"/>
              </w:tabs>
              <w:spacing w:before="0"/>
              <w:jc w:val="center"/>
            </w:pPr>
            <w:r w:rsidRPr="005F0423">
              <w:t xml:space="preserve">V </w:t>
            </w:r>
            <w:r w:rsidR="00414B5D" w:rsidRPr="005F0423">
              <w:rPr>
                <w:rFonts w:cs="Arial"/>
                <w:szCs w:val="20"/>
              </w:rPr>
              <w:t>[</w:t>
            </w:r>
            <w:r w:rsidR="00414B5D" w:rsidRPr="005F0423">
              <w:rPr>
                <w:rFonts w:cs="Arial"/>
                <w:szCs w:val="20"/>
                <w:highlight w:val="yellow"/>
              </w:rPr>
              <w:t>DOPLNIT</w:t>
            </w:r>
            <w:r w:rsidR="00414B5D" w:rsidRPr="005F0423">
              <w:rPr>
                <w:rFonts w:cs="Arial"/>
                <w:szCs w:val="20"/>
              </w:rPr>
              <w:t xml:space="preserve">] </w:t>
            </w:r>
            <w:r w:rsidR="000D4C2C" w:rsidRPr="005F0423">
              <w:t xml:space="preserve">dne </w:t>
            </w:r>
            <w:r w:rsidR="00414B5D" w:rsidRPr="005F0423">
              <w:rPr>
                <w:rFonts w:cs="Arial"/>
                <w:szCs w:val="20"/>
              </w:rPr>
              <w:t>[</w:t>
            </w:r>
            <w:r w:rsidR="00414B5D" w:rsidRPr="005F0423">
              <w:rPr>
                <w:rFonts w:cs="Arial"/>
                <w:szCs w:val="20"/>
                <w:highlight w:val="yellow"/>
              </w:rPr>
              <w:t>DOPLNIT</w:t>
            </w:r>
            <w:r w:rsidR="00414B5D" w:rsidRPr="005F0423">
              <w:rPr>
                <w:rFonts w:cs="Arial"/>
                <w:szCs w:val="20"/>
              </w:rPr>
              <w:t>]</w:t>
            </w:r>
          </w:p>
        </w:tc>
      </w:tr>
      <w:tr w:rsidR="00F87175" w14:paraId="677CBFC5" w14:textId="77777777" w:rsidTr="002A2C2D">
        <w:tc>
          <w:tcPr>
            <w:tcW w:w="3974" w:type="dxa"/>
            <w:tcBorders>
              <w:top w:val="single" w:sz="4" w:space="0" w:color="auto"/>
              <w:left w:val="single" w:sz="4" w:space="0" w:color="auto"/>
              <w:bottom w:val="single" w:sz="4" w:space="0" w:color="auto"/>
              <w:right w:val="single" w:sz="4" w:space="0" w:color="auto"/>
            </w:tcBorders>
          </w:tcPr>
          <w:p w14:paraId="1B792971" w14:textId="77777777" w:rsidR="002A2C2D" w:rsidRPr="005F0423" w:rsidRDefault="002A2C2D">
            <w:pPr>
              <w:pStyle w:val="Zvr"/>
              <w:tabs>
                <w:tab w:val="clear" w:pos="312"/>
                <w:tab w:val="clear" w:pos="624"/>
                <w:tab w:val="left" w:pos="708"/>
              </w:tabs>
              <w:spacing w:before="0"/>
              <w:jc w:val="center"/>
              <w:rPr>
                <w:rStyle w:val="Siln"/>
              </w:rPr>
            </w:pPr>
          </w:p>
          <w:p w14:paraId="12378D60" w14:textId="77777777" w:rsidR="002A2C2D" w:rsidRPr="005F0423" w:rsidRDefault="002A2C2D">
            <w:pPr>
              <w:pStyle w:val="Zvr"/>
              <w:tabs>
                <w:tab w:val="clear" w:pos="312"/>
                <w:tab w:val="clear" w:pos="624"/>
                <w:tab w:val="left" w:pos="708"/>
              </w:tabs>
              <w:spacing w:before="0"/>
              <w:jc w:val="center"/>
              <w:rPr>
                <w:rStyle w:val="Siln"/>
              </w:rPr>
            </w:pPr>
          </w:p>
          <w:p w14:paraId="78374DA0" w14:textId="77777777" w:rsidR="002A2C2D" w:rsidRPr="005F0423" w:rsidRDefault="002A2C2D">
            <w:pPr>
              <w:pStyle w:val="Zvr"/>
              <w:tabs>
                <w:tab w:val="clear" w:pos="312"/>
                <w:tab w:val="clear" w:pos="624"/>
                <w:tab w:val="left" w:pos="708"/>
              </w:tabs>
              <w:spacing w:before="0"/>
              <w:jc w:val="center"/>
              <w:rPr>
                <w:rStyle w:val="Siln"/>
              </w:rPr>
            </w:pPr>
          </w:p>
          <w:p w14:paraId="7CA9E457" w14:textId="77777777" w:rsidR="002A2C2D" w:rsidRPr="005F0423" w:rsidRDefault="002A2C2D">
            <w:pPr>
              <w:pStyle w:val="Zvr"/>
              <w:tabs>
                <w:tab w:val="clear" w:pos="312"/>
                <w:tab w:val="clear" w:pos="624"/>
                <w:tab w:val="left" w:pos="708"/>
              </w:tabs>
              <w:spacing w:before="0"/>
              <w:jc w:val="center"/>
              <w:rPr>
                <w:rStyle w:val="Siln"/>
              </w:rPr>
            </w:pPr>
          </w:p>
          <w:p w14:paraId="1CA9C921" w14:textId="77777777" w:rsidR="002A2C2D" w:rsidRPr="005F0423" w:rsidRDefault="00861CE5">
            <w:pPr>
              <w:pStyle w:val="Zvr"/>
              <w:tabs>
                <w:tab w:val="clear" w:pos="312"/>
                <w:tab w:val="clear" w:pos="624"/>
                <w:tab w:val="left" w:pos="708"/>
              </w:tabs>
              <w:spacing w:before="0"/>
              <w:jc w:val="center"/>
              <w:rPr>
                <w:rStyle w:val="Siln"/>
              </w:rPr>
            </w:pPr>
            <w:r w:rsidRPr="005F0423">
              <w:rPr>
                <w:rStyle w:val="Siln"/>
              </w:rPr>
              <w:t>Za objednatele</w:t>
            </w:r>
          </w:p>
          <w:p w14:paraId="3895C3A4" w14:textId="77777777" w:rsidR="00F9585F" w:rsidRPr="005F0423" w:rsidRDefault="00861CE5" w:rsidP="00F9585F">
            <w:pPr>
              <w:pStyle w:val="Zvr"/>
              <w:tabs>
                <w:tab w:val="clear" w:pos="312"/>
                <w:tab w:val="clear" w:pos="624"/>
                <w:tab w:val="left" w:pos="708"/>
              </w:tabs>
              <w:spacing w:before="0"/>
              <w:jc w:val="center"/>
              <w:rPr>
                <w:b/>
              </w:rPr>
            </w:pPr>
            <w:r w:rsidRPr="005F0423">
              <w:rPr>
                <w:b/>
              </w:rPr>
              <w:t>[</w:t>
            </w:r>
            <w:r w:rsidRPr="005F0423">
              <w:rPr>
                <w:b/>
                <w:highlight w:val="yellow"/>
              </w:rPr>
              <w:t>DOPLNIT JMÉNO A PŘÍJMENÍ</w:t>
            </w:r>
            <w:r w:rsidRPr="005F0423">
              <w:rPr>
                <w:b/>
              </w:rPr>
              <w:t>]</w:t>
            </w:r>
          </w:p>
          <w:p w14:paraId="647F3D72" w14:textId="77777777" w:rsidR="002A2C2D" w:rsidRPr="005F0423" w:rsidRDefault="00861CE5" w:rsidP="00F9585F">
            <w:pPr>
              <w:pStyle w:val="Zvr"/>
              <w:tabs>
                <w:tab w:val="clear" w:pos="312"/>
                <w:tab w:val="clear" w:pos="624"/>
                <w:tab w:val="left" w:pos="708"/>
              </w:tabs>
              <w:spacing w:before="0"/>
              <w:jc w:val="center"/>
              <w:rPr>
                <w:rStyle w:val="Siln"/>
              </w:rPr>
            </w:pPr>
            <w:r w:rsidRPr="005F0423">
              <w:rPr>
                <w:rFonts w:cs="Arial"/>
                <w:b/>
                <w:szCs w:val="20"/>
              </w:rPr>
              <w:t>[</w:t>
            </w:r>
            <w:r w:rsidRPr="005F0423">
              <w:rPr>
                <w:rFonts w:cs="Arial"/>
                <w:b/>
                <w:szCs w:val="20"/>
                <w:highlight w:val="yellow"/>
              </w:rPr>
              <w:t>DOPLNIT PRACOVNÍ POZICI</w:t>
            </w:r>
            <w:r w:rsidRPr="005F0423">
              <w:rPr>
                <w:rFonts w:cs="Arial"/>
                <w:b/>
                <w:szCs w:val="20"/>
              </w:rPr>
              <w:t>]</w:t>
            </w:r>
          </w:p>
        </w:tc>
        <w:tc>
          <w:tcPr>
            <w:tcW w:w="3964" w:type="dxa"/>
            <w:tcBorders>
              <w:top w:val="single" w:sz="4" w:space="0" w:color="auto"/>
              <w:left w:val="single" w:sz="4" w:space="0" w:color="auto"/>
              <w:bottom w:val="single" w:sz="4" w:space="0" w:color="auto"/>
              <w:right w:val="single" w:sz="4" w:space="0" w:color="auto"/>
            </w:tcBorders>
          </w:tcPr>
          <w:p w14:paraId="00653A93" w14:textId="77777777" w:rsidR="002A2C2D" w:rsidRPr="005F0423" w:rsidRDefault="002A2C2D">
            <w:pPr>
              <w:pStyle w:val="Zvr"/>
              <w:tabs>
                <w:tab w:val="clear" w:pos="312"/>
                <w:tab w:val="clear" w:pos="624"/>
                <w:tab w:val="left" w:pos="708"/>
              </w:tabs>
              <w:spacing w:before="0"/>
              <w:jc w:val="center"/>
              <w:rPr>
                <w:rStyle w:val="Siln"/>
              </w:rPr>
            </w:pPr>
          </w:p>
          <w:p w14:paraId="4684CC0E" w14:textId="77777777" w:rsidR="002A2C2D" w:rsidRPr="005F0423" w:rsidRDefault="002A2C2D">
            <w:pPr>
              <w:pStyle w:val="Zvr"/>
              <w:tabs>
                <w:tab w:val="clear" w:pos="312"/>
                <w:tab w:val="clear" w:pos="624"/>
                <w:tab w:val="left" w:pos="708"/>
              </w:tabs>
              <w:spacing w:before="0"/>
              <w:jc w:val="center"/>
              <w:rPr>
                <w:rStyle w:val="Siln"/>
              </w:rPr>
            </w:pPr>
          </w:p>
          <w:p w14:paraId="6F9506D5" w14:textId="77777777" w:rsidR="002A2C2D" w:rsidRPr="005F0423" w:rsidRDefault="002A2C2D">
            <w:pPr>
              <w:pStyle w:val="Zvr"/>
              <w:tabs>
                <w:tab w:val="clear" w:pos="312"/>
                <w:tab w:val="clear" w:pos="624"/>
                <w:tab w:val="left" w:pos="708"/>
              </w:tabs>
              <w:spacing w:before="0"/>
              <w:jc w:val="center"/>
              <w:rPr>
                <w:rStyle w:val="Siln"/>
              </w:rPr>
            </w:pPr>
          </w:p>
          <w:p w14:paraId="43340820" w14:textId="77777777" w:rsidR="002A2C2D" w:rsidRPr="005F0423" w:rsidRDefault="002A2C2D">
            <w:pPr>
              <w:pStyle w:val="Zvr"/>
              <w:tabs>
                <w:tab w:val="clear" w:pos="312"/>
                <w:tab w:val="clear" w:pos="624"/>
                <w:tab w:val="left" w:pos="708"/>
              </w:tabs>
              <w:spacing w:before="0"/>
              <w:jc w:val="center"/>
              <w:rPr>
                <w:rStyle w:val="Siln"/>
              </w:rPr>
            </w:pPr>
          </w:p>
          <w:p w14:paraId="3E287915" w14:textId="77777777" w:rsidR="002A2C2D" w:rsidRPr="005F0423" w:rsidRDefault="00861CE5">
            <w:pPr>
              <w:pStyle w:val="Zvr"/>
              <w:tabs>
                <w:tab w:val="clear" w:pos="312"/>
                <w:tab w:val="clear" w:pos="624"/>
                <w:tab w:val="left" w:pos="708"/>
              </w:tabs>
              <w:spacing w:before="0"/>
              <w:jc w:val="center"/>
              <w:rPr>
                <w:rStyle w:val="Siln"/>
              </w:rPr>
            </w:pPr>
            <w:r w:rsidRPr="005F0423">
              <w:rPr>
                <w:rStyle w:val="Siln"/>
              </w:rPr>
              <w:t>Za poskytovatele</w:t>
            </w:r>
          </w:p>
          <w:p w14:paraId="31BA0315" w14:textId="77777777" w:rsidR="00F9585F" w:rsidRPr="005F0423" w:rsidRDefault="00861CE5" w:rsidP="00F9585F">
            <w:pPr>
              <w:pStyle w:val="Zvr"/>
              <w:tabs>
                <w:tab w:val="clear" w:pos="312"/>
                <w:tab w:val="clear" w:pos="624"/>
                <w:tab w:val="left" w:pos="708"/>
              </w:tabs>
              <w:spacing w:before="0"/>
              <w:jc w:val="center"/>
              <w:rPr>
                <w:b/>
              </w:rPr>
            </w:pPr>
            <w:r w:rsidRPr="005F0423">
              <w:rPr>
                <w:b/>
              </w:rPr>
              <w:t>[</w:t>
            </w:r>
            <w:r w:rsidRPr="005F0423">
              <w:rPr>
                <w:b/>
                <w:highlight w:val="yellow"/>
              </w:rPr>
              <w:t>DOPLNIT JMÉNO A PŘÍJMENÍ</w:t>
            </w:r>
            <w:r w:rsidRPr="005F0423">
              <w:rPr>
                <w:b/>
              </w:rPr>
              <w:t>]</w:t>
            </w:r>
          </w:p>
          <w:p w14:paraId="4814F80C" w14:textId="77777777" w:rsidR="002A2C2D" w:rsidRPr="005F0423" w:rsidRDefault="00861CE5" w:rsidP="00F9585F">
            <w:pPr>
              <w:pStyle w:val="Zvr"/>
              <w:tabs>
                <w:tab w:val="clear" w:pos="312"/>
                <w:tab w:val="clear" w:pos="624"/>
                <w:tab w:val="left" w:pos="708"/>
              </w:tabs>
              <w:spacing w:before="0"/>
              <w:jc w:val="center"/>
              <w:rPr>
                <w:rStyle w:val="Siln"/>
                <w:b w:val="0"/>
              </w:rPr>
            </w:pPr>
            <w:r w:rsidRPr="005F0423">
              <w:rPr>
                <w:rFonts w:cs="Arial"/>
                <w:b/>
                <w:szCs w:val="20"/>
              </w:rPr>
              <w:t>[</w:t>
            </w:r>
            <w:r w:rsidRPr="005F0423">
              <w:rPr>
                <w:rFonts w:cs="Arial"/>
                <w:b/>
                <w:szCs w:val="20"/>
                <w:highlight w:val="yellow"/>
              </w:rPr>
              <w:t>DOPLNIT PRACOVNÍ POZICI</w:t>
            </w:r>
            <w:r w:rsidRPr="005F0423">
              <w:rPr>
                <w:rFonts w:cs="Arial"/>
                <w:b/>
                <w:szCs w:val="20"/>
              </w:rPr>
              <w:t>]</w:t>
            </w:r>
          </w:p>
        </w:tc>
      </w:tr>
    </w:tbl>
    <w:p w14:paraId="37D5D97C" w14:textId="77777777" w:rsidR="001A6897" w:rsidRPr="005F0423" w:rsidRDefault="001A6897" w:rsidP="001F0066">
      <w:pPr>
        <w:pStyle w:val="SubjectSpecification-ContractCzechRadio"/>
        <w:rPr>
          <w:color w:val="auto"/>
        </w:rPr>
      </w:pPr>
    </w:p>
    <w:p w14:paraId="2205399F" w14:textId="35ACD86A" w:rsidR="001A6897" w:rsidRDefault="001A6897" w:rsidP="001F0066">
      <w:pPr>
        <w:pStyle w:val="SubjectSpecification-ContractCzechRadio"/>
        <w:rPr>
          <w:color w:val="auto"/>
        </w:rPr>
      </w:pPr>
    </w:p>
    <w:p w14:paraId="42F72BA8" w14:textId="1F529B02" w:rsidR="007A715B" w:rsidRDefault="007A715B" w:rsidP="001F0066">
      <w:pPr>
        <w:pStyle w:val="SubjectSpecification-ContractCzechRadio"/>
        <w:rPr>
          <w:color w:val="auto"/>
        </w:rPr>
      </w:pPr>
    </w:p>
    <w:p w14:paraId="3F116070" w14:textId="77777777" w:rsidR="007A715B" w:rsidRDefault="007A715B" w:rsidP="001F0066">
      <w:pPr>
        <w:pStyle w:val="SubjectSpecification-ContractCzechRadio"/>
        <w:rPr>
          <w:color w:val="auto"/>
        </w:rPr>
      </w:pPr>
    </w:p>
    <w:p w14:paraId="3D805EDB" w14:textId="77777777" w:rsidR="006873FB" w:rsidRPr="005874F5" w:rsidRDefault="006B6ED3" w:rsidP="006873FB">
      <w:pPr>
        <w:pStyle w:val="Nzev"/>
        <w:spacing w:after="0"/>
        <w:contextualSpacing w:val="0"/>
        <w:rPr>
          <w:rFonts w:cs="Arial"/>
          <w:color w:val="auto"/>
          <w:sz w:val="20"/>
        </w:rPr>
      </w:pPr>
      <w:r w:rsidRPr="005874F5">
        <w:rPr>
          <w:rFonts w:cs="Arial"/>
          <w:color w:val="auto"/>
          <w:sz w:val="20"/>
        </w:rPr>
        <w:lastRenderedPageBreak/>
        <w:t xml:space="preserve">PŘÍLOHA Č. 1 </w:t>
      </w:r>
      <w:r w:rsidR="00861CE5" w:rsidRPr="005874F5">
        <w:rPr>
          <w:rFonts w:cs="Arial"/>
          <w:color w:val="auto"/>
          <w:sz w:val="20"/>
        </w:rPr>
        <w:t>– SPECIFIKACE SLUŽEB</w:t>
      </w:r>
    </w:p>
    <w:p w14:paraId="00C3C616" w14:textId="77777777" w:rsidR="006873FB" w:rsidRPr="005874F5" w:rsidRDefault="00861CE5" w:rsidP="006873FB">
      <w:pPr>
        <w:jc w:val="center"/>
        <w:rPr>
          <w:rFonts w:cs="Arial"/>
          <w:b/>
          <w:szCs w:val="20"/>
          <w:u w:val="single"/>
        </w:rPr>
      </w:pPr>
      <w:r w:rsidRPr="005874F5">
        <w:rPr>
          <w:rFonts w:cs="Arial"/>
          <w:b/>
          <w:szCs w:val="20"/>
          <w:u w:val="single"/>
        </w:rPr>
        <w:t>MINIMÁLNÍ TECHNICKÉ POŽADAVKY NA UBYTOVÁNÍ</w:t>
      </w:r>
    </w:p>
    <w:p w14:paraId="7192FB41" w14:textId="77777777" w:rsidR="006873FB" w:rsidRPr="005874F5" w:rsidRDefault="006873FB" w:rsidP="006873FB">
      <w:pPr>
        <w:spacing w:line="240" w:lineRule="auto"/>
        <w:rPr>
          <w:rFonts w:eastAsia="Times New Roman" w:cs="Arial"/>
          <w:szCs w:val="20"/>
          <w:lang w:eastAsia="cs-CZ"/>
        </w:rPr>
      </w:pPr>
    </w:p>
    <w:p w14:paraId="2EBDCE79" w14:textId="77777777" w:rsidR="006873FB" w:rsidRPr="00AD62A8" w:rsidRDefault="00861CE5" w:rsidP="006873FB">
      <w:pPr>
        <w:pStyle w:val="Odstavecseseznamem"/>
        <w:numPr>
          <w:ilvl w:val="0"/>
          <w:numId w:val="3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jc w:val="both"/>
        <w:rPr>
          <w:rFonts w:eastAsia="Times New Roman" w:cs="Arial"/>
          <w:szCs w:val="20"/>
          <w:lang w:eastAsia="cs-CZ"/>
        </w:rPr>
      </w:pPr>
      <w:r w:rsidRPr="00AD62A8">
        <w:rPr>
          <w:rFonts w:eastAsia="Times New Roman" w:cs="Arial"/>
          <w:szCs w:val="20"/>
          <w:lang w:eastAsia="cs-CZ"/>
        </w:rPr>
        <w:t>Kategorie ubytovacího zařízení: hotel, příp. hotel/penzion</w:t>
      </w:r>
    </w:p>
    <w:p w14:paraId="42A6BF84" w14:textId="77777777" w:rsidR="006873FB" w:rsidRPr="00AD62A8" w:rsidRDefault="00861CE5" w:rsidP="006873FB">
      <w:pPr>
        <w:pStyle w:val="Odstavecseseznamem"/>
        <w:numPr>
          <w:ilvl w:val="0"/>
          <w:numId w:val="3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jc w:val="both"/>
        <w:rPr>
          <w:rFonts w:eastAsia="Times New Roman" w:cs="Arial"/>
          <w:szCs w:val="20"/>
          <w:lang w:eastAsia="cs-CZ"/>
        </w:rPr>
      </w:pPr>
      <w:r w:rsidRPr="00AD62A8">
        <w:rPr>
          <w:rFonts w:eastAsia="Times New Roman" w:cs="Arial"/>
          <w:szCs w:val="20"/>
          <w:lang w:eastAsia="cs-CZ"/>
        </w:rPr>
        <w:t>Třída min. 3* (hotel) nebo 4* (penzion), včetně neklasifikovaných hotelů odpovídající dané úrovni</w:t>
      </w:r>
    </w:p>
    <w:p w14:paraId="120DF057" w14:textId="77777777" w:rsidR="006873FB" w:rsidRDefault="00861CE5" w:rsidP="006873FB">
      <w:pPr>
        <w:pStyle w:val="Odstavecseseznamem"/>
        <w:numPr>
          <w:ilvl w:val="0"/>
          <w:numId w:val="3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jc w:val="both"/>
        <w:rPr>
          <w:rFonts w:eastAsia="Times New Roman" w:cs="Arial"/>
          <w:szCs w:val="20"/>
          <w:lang w:eastAsia="cs-CZ"/>
        </w:rPr>
      </w:pPr>
      <w:r w:rsidRPr="00B348C7">
        <w:rPr>
          <w:rFonts w:eastAsia="Times New Roman" w:cs="Arial"/>
          <w:szCs w:val="20"/>
          <w:lang w:eastAsia="cs-CZ"/>
        </w:rPr>
        <w:t xml:space="preserve">V termínu od </w:t>
      </w:r>
      <w:r w:rsidRPr="00B348C7">
        <w:rPr>
          <w:rFonts w:eastAsia="Times New Roman" w:cs="Arial"/>
          <w:b/>
          <w:szCs w:val="20"/>
          <w:lang w:eastAsia="cs-CZ"/>
        </w:rPr>
        <w:t>1</w:t>
      </w:r>
      <w:r>
        <w:rPr>
          <w:rFonts w:eastAsia="Times New Roman" w:cs="Arial"/>
          <w:b/>
          <w:szCs w:val="20"/>
          <w:lang w:eastAsia="cs-CZ"/>
        </w:rPr>
        <w:t>8</w:t>
      </w:r>
      <w:r w:rsidRPr="00B348C7">
        <w:rPr>
          <w:rFonts w:eastAsia="Times New Roman" w:cs="Arial"/>
          <w:b/>
          <w:szCs w:val="20"/>
          <w:lang w:eastAsia="cs-CZ"/>
        </w:rPr>
        <w:t>. – 1</w:t>
      </w:r>
      <w:r>
        <w:rPr>
          <w:rFonts w:eastAsia="Times New Roman" w:cs="Arial"/>
          <w:b/>
          <w:szCs w:val="20"/>
          <w:lang w:eastAsia="cs-CZ"/>
        </w:rPr>
        <w:t>9</w:t>
      </w:r>
      <w:r w:rsidRPr="00B348C7">
        <w:rPr>
          <w:rFonts w:eastAsia="Times New Roman" w:cs="Arial"/>
          <w:b/>
          <w:szCs w:val="20"/>
          <w:lang w:eastAsia="cs-CZ"/>
        </w:rPr>
        <w:t>. 10. 202</w:t>
      </w:r>
      <w:r>
        <w:rPr>
          <w:rFonts w:eastAsia="Times New Roman" w:cs="Arial"/>
          <w:b/>
          <w:szCs w:val="20"/>
          <w:lang w:eastAsia="cs-CZ"/>
        </w:rPr>
        <w:t>5</w:t>
      </w:r>
      <w:r w:rsidRPr="00B348C7">
        <w:rPr>
          <w:rFonts w:eastAsia="Times New Roman" w:cs="Arial"/>
          <w:szCs w:val="20"/>
          <w:lang w:eastAsia="cs-CZ"/>
        </w:rPr>
        <w:t xml:space="preserve"> </w:t>
      </w:r>
      <w:r>
        <w:rPr>
          <w:rFonts w:eastAsia="Times New Roman" w:cs="Arial"/>
          <w:szCs w:val="20"/>
          <w:lang w:eastAsia="cs-CZ"/>
        </w:rPr>
        <w:t xml:space="preserve">musí být zajištěno </w:t>
      </w:r>
      <w:r w:rsidRPr="00B348C7">
        <w:rPr>
          <w:rFonts w:eastAsia="Times New Roman" w:cs="Arial"/>
          <w:szCs w:val="20"/>
          <w:lang w:eastAsia="cs-CZ"/>
        </w:rPr>
        <w:t xml:space="preserve">min. </w:t>
      </w:r>
      <w:r>
        <w:rPr>
          <w:rFonts w:eastAsia="Times New Roman" w:cs="Arial"/>
          <w:szCs w:val="20"/>
          <w:lang w:eastAsia="cs-CZ"/>
        </w:rPr>
        <w:t xml:space="preserve">7 </w:t>
      </w:r>
      <w:r w:rsidRPr="00B348C7">
        <w:rPr>
          <w:rFonts w:eastAsia="Times New Roman" w:cs="Arial"/>
          <w:szCs w:val="20"/>
          <w:lang w:eastAsia="cs-CZ"/>
        </w:rPr>
        <w:t>pokoj</w:t>
      </w:r>
      <w:r>
        <w:rPr>
          <w:rFonts w:eastAsia="Times New Roman" w:cs="Arial"/>
          <w:szCs w:val="20"/>
          <w:lang w:eastAsia="cs-CZ"/>
        </w:rPr>
        <w:t>ů</w:t>
      </w:r>
      <w:r w:rsidRPr="00B348C7">
        <w:rPr>
          <w:rFonts w:eastAsia="Times New Roman" w:cs="Arial"/>
          <w:szCs w:val="20"/>
          <w:lang w:eastAsia="cs-CZ"/>
        </w:rPr>
        <w:t xml:space="preserve"> (</w:t>
      </w:r>
      <w:r>
        <w:rPr>
          <w:rFonts w:eastAsia="Times New Roman" w:cs="Arial"/>
          <w:szCs w:val="20"/>
          <w:lang w:eastAsia="cs-CZ"/>
        </w:rPr>
        <w:t>6 jednolůžkových</w:t>
      </w:r>
      <w:r w:rsidRPr="00B348C7">
        <w:rPr>
          <w:rFonts w:eastAsia="Times New Roman" w:cs="Arial"/>
          <w:szCs w:val="20"/>
          <w:lang w:eastAsia="cs-CZ"/>
        </w:rPr>
        <w:t xml:space="preserve"> pokoj</w:t>
      </w:r>
      <w:r>
        <w:rPr>
          <w:rFonts w:eastAsia="Times New Roman" w:cs="Arial"/>
          <w:szCs w:val="20"/>
          <w:lang w:eastAsia="cs-CZ"/>
        </w:rPr>
        <w:t>ů v kat. standard a 1 jednolůžkový pokoj v kat. standard).</w:t>
      </w:r>
    </w:p>
    <w:p w14:paraId="3BC9F4B9" w14:textId="77777777" w:rsidR="006873FB" w:rsidRDefault="006873FB" w:rsidP="006873FB">
      <w:pPr>
        <w:pStyle w:val="Odstavecseseznamem"/>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ind w:left="720"/>
        <w:contextualSpacing/>
        <w:jc w:val="both"/>
        <w:rPr>
          <w:rFonts w:eastAsia="Times New Roman" w:cs="Arial"/>
          <w:szCs w:val="20"/>
          <w:lang w:eastAsia="cs-CZ"/>
        </w:rPr>
      </w:pPr>
    </w:p>
    <w:p w14:paraId="4DBE431C" w14:textId="77777777" w:rsidR="006873FB" w:rsidRDefault="00861CE5" w:rsidP="006873FB">
      <w:pPr>
        <w:pStyle w:val="Odstavecseseznamem"/>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ind w:left="720"/>
        <w:contextualSpacing/>
        <w:jc w:val="both"/>
        <w:rPr>
          <w:rFonts w:eastAsia="Times New Roman" w:cs="Arial"/>
          <w:szCs w:val="20"/>
          <w:lang w:eastAsia="cs-CZ"/>
        </w:rPr>
      </w:pPr>
      <w:r>
        <w:rPr>
          <w:rFonts w:eastAsia="Times New Roman" w:cs="Arial"/>
          <w:szCs w:val="20"/>
          <w:lang w:eastAsia="cs-CZ"/>
        </w:rPr>
        <w:t xml:space="preserve">V termínu od </w:t>
      </w:r>
      <w:r w:rsidRPr="00B348C7">
        <w:rPr>
          <w:rFonts w:eastAsia="Times New Roman" w:cs="Arial"/>
          <w:b/>
          <w:szCs w:val="20"/>
          <w:lang w:eastAsia="cs-CZ"/>
        </w:rPr>
        <w:t>1</w:t>
      </w:r>
      <w:r>
        <w:rPr>
          <w:rFonts w:eastAsia="Times New Roman" w:cs="Arial"/>
          <w:b/>
          <w:szCs w:val="20"/>
          <w:lang w:eastAsia="cs-CZ"/>
        </w:rPr>
        <w:t>9</w:t>
      </w:r>
      <w:r w:rsidRPr="00B348C7">
        <w:rPr>
          <w:rFonts w:eastAsia="Times New Roman" w:cs="Arial"/>
          <w:b/>
          <w:szCs w:val="20"/>
          <w:lang w:eastAsia="cs-CZ"/>
        </w:rPr>
        <w:t xml:space="preserve">. – </w:t>
      </w:r>
      <w:r>
        <w:rPr>
          <w:rFonts w:eastAsia="Times New Roman" w:cs="Arial"/>
          <w:b/>
          <w:szCs w:val="20"/>
          <w:lang w:eastAsia="cs-CZ"/>
        </w:rPr>
        <w:t>20. 10. 2025</w:t>
      </w:r>
      <w:r>
        <w:rPr>
          <w:rFonts w:eastAsia="Times New Roman" w:cs="Arial"/>
          <w:szCs w:val="20"/>
          <w:lang w:eastAsia="cs-CZ"/>
        </w:rPr>
        <w:t xml:space="preserve"> musí být zajištěno min. 20 pokojů (16 dvoulůžkových pokojů v kat. standard a 4 jednolůžkové pokoje v kat. standard.)</w:t>
      </w:r>
    </w:p>
    <w:p w14:paraId="17216436" w14:textId="77777777" w:rsidR="006873FB" w:rsidRDefault="006873FB" w:rsidP="006873FB">
      <w:pPr>
        <w:pStyle w:val="Odstavecseseznamem"/>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ind w:left="720"/>
        <w:contextualSpacing/>
        <w:jc w:val="both"/>
        <w:rPr>
          <w:rFonts w:eastAsia="Times New Roman" w:cs="Arial"/>
          <w:szCs w:val="20"/>
          <w:lang w:eastAsia="cs-CZ"/>
        </w:rPr>
      </w:pPr>
    </w:p>
    <w:p w14:paraId="770E39B0" w14:textId="77777777" w:rsidR="006873FB" w:rsidRDefault="00861CE5" w:rsidP="006873FB">
      <w:pPr>
        <w:pStyle w:val="Odstavecseseznamem"/>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ind w:left="720"/>
        <w:contextualSpacing/>
        <w:jc w:val="both"/>
        <w:rPr>
          <w:rFonts w:eastAsia="Times New Roman" w:cs="Arial"/>
          <w:szCs w:val="20"/>
          <w:lang w:eastAsia="cs-CZ"/>
        </w:rPr>
      </w:pPr>
      <w:r>
        <w:rPr>
          <w:rFonts w:eastAsia="Times New Roman" w:cs="Arial"/>
          <w:szCs w:val="20"/>
          <w:lang w:eastAsia="cs-CZ"/>
        </w:rPr>
        <w:t xml:space="preserve">V termínu od </w:t>
      </w:r>
      <w:r w:rsidRPr="00571BFE">
        <w:rPr>
          <w:rFonts w:eastAsia="Times New Roman" w:cs="Arial"/>
          <w:b/>
          <w:szCs w:val="20"/>
          <w:lang w:eastAsia="cs-CZ"/>
        </w:rPr>
        <w:t>20</w:t>
      </w:r>
      <w:r w:rsidRPr="00B348C7">
        <w:rPr>
          <w:rFonts w:eastAsia="Times New Roman" w:cs="Arial"/>
          <w:b/>
          <w:szCs w:val="20"/>
          <w:lang w:eastAsia="cs-CZ"/>
        </w:rPr>
        <w:t xml:space="preserve">. – </w:t>
      </w:r>
      <w:r>
        <w:rPr>
          <w:rFonts w:eastAsia="Times New Roman" w:cs="Arial"/>
          <w:b/>
          <w:szCs w:val="20"/>
          <w:lang w:eastAsia="cs-CZ"/>
        </w:rPr>
        <w:t>23. 10 2025</w:t>
      </w:r>
      <w:r>
        <w:rPr>
          <w:rFonts w:eastAsia="Times New Roman" w:cs="Arial"/>
          <w:szCs w:val="20"/>
          <w:lang w:eastAsia="cs-CZ"/>
        </w:rPr>
        <w:t xml:space="preserve"> musí být zajištěno min. 25 pokojů (21 dvoulůžkových pokojů v kat. standard a 4 jednolůžkové pokoje v kat. </w:t>
      </w:r>
      <w:proofErr w:type="spellStart"/>
      <w:r>
        <w:rPr>
          <w:rFonts w:eastAsia="Times New Roman" w:cs="Arial"/>
          <w:szCs w:val="20"/>
          <w:lang w:eastAsia="cs-CZ"/>
        </w:rPr>
        <w:t>srandard</w:t>
      </w:r>
      <w:proofErr w:type="spellEnd"/>
      <w:r>
        <w:rPr>
          <w:rFonts w:eastAsia="Times New Roman" w:cs="Arial"/>
          <w:szCs w:val="20"/>
          <w:lang w:eastAsia="cs-CZ"/>
        </w:rPr>
        <w:t>)</w:t>
      </w:r>
    </w:p>
    <w:p w14:paraId="77C81F7A" w14:textId="77777777" w:rsidR="006873FB" w:rsidRDefault="006873FB" w:rsidP="006873FB">
      <w:pPr>
        <w:pStyle w:val="Odstavecseseznamem"/>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ind w:left="720"/>
        <w:contextualSpacing/>
        <w:jc w:val="both"/>
        <w:rPr>
          <w:rFonts w:eastAsia="Times New Roman" w:cs="Arial"/>
          <w:szCs w:val="20"/>
          <w:lang w:eastAsia="cs-CZ"/>
        </w:rPr>
      </w:pPr>
    </w:p>
    <w:p w14:paraId="536C85FA" w14:textId="77777777" w:rsidR="006873FB" w:rsidRDefault="00861CE5" w:rsidP="006873FB">
      <w:pPr>
        <w:pStyle w:val="Odstavecseseznamem"/>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ind w:left="720"/>
        <w:contextualSpacing/>
        <w:jc w:val="both"/>
        <w:rPr>
          <w:rFonts w:eastAsia="Times New Roman" w:cs="Arial"/>
          <w:szCs w:val="20"/>
          <w:lang w:eastAsia="cs-CZ"/>
        </w:rPr>
      </w:pPr>
      <w:r>
        <w:rPr>
          <w:rFonts w:eastAsia="Times New Roman" w:cs="Arial"/>
          <w:szCs w:val="20"/>
          <w:lang w:eastAsia="cs-CZ"/>
        </w:rPr>
        <w:t xml:space="preserve">V termínu od </w:t>
      </w:r>
      <w:r w:rsidRPr="00571BFE">
        <w:rPr>
          <w:rFonts w:eastAsia="Times New Roman" w:cs="Arial"/>
          <w:b/>
          <w:szCs w:val="20"/>
          <w:lang w:eastAsia="cs-CZ"/>
        </w:rPr>
        <w:t>23</w:t>
      </w:r>
      <w:r w:rsidRPr="00B348C7">
        <w:rPr>
          <w:rFonts w:eastAsia="Times New Roman" w:cs="Arial"/>
          <w:b/>
          <w:szCs w:val="20"/>
          <w:lang w:eastAsia="cs-CZ"/>
        </w:rPr>
        <w:t xml:space="preserve">. – </w:t>
      </w:r>
      <w:r>
        <w:rPr>
          <w:rFonts w:eastAsia="Times New Roman" w:cs="Arial"/>
          <w:b/>
          <w:szCs w:val="20"/>
          <w:lang w:eastAsia="cs-CZ"/>
        </w:rPr>
        <w:t>24. 10 2025</w:t>
      </w:r>
      <w:r>
        <w:rPr>
          <w:rFonts w:eastAsia="Times New Roman" w:cs="Arial"/>
          <w:szCs w:val="20"/>
          <w:lang w:eastAsia="cs-CZ"/>
        </w:rPr>
        <w:t xml:space="preserve"> musí být zajištěno min. 18 pokojů (14 dvoulůžkových pokojů v kat. standard a 4 jednolůžkové pokoje v kat. </w:t>
      </w:r>
      <w:proofErr w:type="spellStart"/>
      <w:r>
        <w:rPr>
          <w:rFonts w:eastAsia="Times New Roman" w:cs="Arial"/>
          <w:szCs w:val="20"/>
          <w:lang w:eastAsia="cs-CZ"/>
        </w:rPr>
        <w:t>srandard</w:t>
      </w:r>
      <w:proofErr w:type="spellEnd"/>
      <w:r>
        <w:rPr>
          <w:rFonts w:eastAsia="Times New Roman" w:cs="Arial"/>
          <w:szCs w:val="20"/>
          <w:lang w:eastAsia="cs-CZ"/>
        </w:rPr>
        <w:t>)</w:t>
      </w:r>
    </w:p>
    <w:p w14:paraId="055CAF00" w14:textId="77777777" w:rsidR="006873FB" w:rsidRDefault="006873FB" w:rsidP="006873FB">
      <w:pPr>
        <w:pStyle w:val="Odstavecseseznamem"/>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ind w:left="0"/>
        <w:contextualSpacing/>
        <w:jc w:val="both"/>
        <w:rPr>
          <w:rFonts w:eastAsia="Times New Roman" w:cs="Arial"/>
          <w:szCs w:val="20"/>
          <w:lang w:eastAsia="cs-CZ"/>
        </w:rPr>
      </w:pPr>
    </w:p>
    <w:p w14:paraId="4FB24B0C" w14:textId="77777777" w:rsidR="006873FB" w:rsidRPr="00B348C7" w:rsidRDefault="00861CE5" w:rsidP="006873FB">
      <w:pPr>
        <w:pStyle w:val="Odstavecseseznamem"/>
        <w:numPr>
          <w:ilvl w:val="0"/>
          <w:numId w:val="3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jc w:val="both"/>
        <w:rPr>
          <w:rFonts w:eastAsia="Times New Roman" w:cs="Arial"/>
          <w:szCs w:val="20"/>
          <w:lang w:eastAsia="cs-CZ"/>
        </w:rPr>
      </w:pPr>
      <w:r w:rsidRPr="00B348C7">
        <w:rPr>
          <w:rFonts w:eastAsia="Times New Roman" w:cs="Arial"/>
          <w:szCs w:val="20"/>
          <w:lang w:eastAsia="cs-CZ"/>
        </w:rPr>
        <w:t>Ubytovací zařízení disponuje jednolůžkovými a dvoulůžkovými pokoji v kategorii standard</w:t>
      </w:r>
    </w:p>
    <w:p w14:paraId="05F5E01B" w14:textId="77777777" w:rsidR="006873FB" w:rsidRPr="00AD62A8" w:rsidRDefault="00861CE5" w:rsidP="006873FB">
      <w:pPr>
        <w:pStyle w:val="Odstavecseseznamem"/>
        <w:numPr>
          <w:ilvl w:val="0"/>
          <w:numId w:val="3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jc w:val="both"/>
        <w:rPr>
          <w:rFonts w:eastAsia="Times New Roman" w:cs="Arial"/>
          <w:szCs w:val="20"/>
          <w:lang w:eastAsia="cs-CZ"/>
        </w:rPr>
      </w:pPr>
      <w:r w:rsidRPr="00AD62A8">
        <w:rPr>
          <w:rFonts w:eastAsia="Times New Roman" w:cs="Arial"/>
          <w:szCs w:val="20"/>
          <w:lang w:eastAsia="cs-CZ"/>
        </w:rPr>
        <w:t xml:space="preserve">Provoz recepce v místě </w:t>
      </w:r>
      <w:proofErr w:type="gramStart"/>
      <w:r w:rsidRPr="00AD62A8">
        <w:rPr>
          <w:rFonts w:eastAsia="Times New Roman" w:cs="Arial"/>
          <w:szCs w:val="20"/>
          <w:lang w:eastAsia="cs-CZ"/>
        </w:rPr>
        <w:t>plnění</w:t>
      </w:r>
      <w:proofErr w:type="gramEnd"/>
      <w:r w:rsidRPr="00AD62A8">
        <w:rPr>
          <w:rFonts w:eastAsia="Times New Roman" w:cs="Arial"/>
          <w:szCs w:val="20"/>
          <w:lang w:eastAsia="cs-CZ"/>
        </w:rPr>
        <w:t xml:space="preserve"> a to po dobu 24/7, zajišťující po celou dobu vstup do objektu ubytovacího zařízení</w:t>
      </w:r>
    </w:p>
    <w:p w14:paraId="44A32FFE" w14:textId="77777777" w:rsidR="006873FB" w:rsidRPr="00AD62A8" w:rsidRDefault="00861CE5" w:rsidP="006873FB">
      <w:pPr>
        <w:pStyle w:val="Odstavecseseznamem"/>
        <w:numPr>
          <w:ilvl w:val="0"/>
          <w:numId w:val="3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jc w:val="both"/>
        <w:rPr>
          <w:rFonts w:eastAsia="Times New Roman" w:cs="Arial"/>
          <w:szCs w:val="20"/>
          <w:lang w:eastAsia="cs-CZ"/>
        </w:rPr>
      </w:pPr>
      <w:r w:rsidRPr="00AD62A8">
        <w:rPr>
          <w:rFonts w:eastAsia="Times New Roman" w:cs="Arial"/>
          <w:szCs w:val="20"/>
          <w:lang w:eastAsia="cs-CZ"/>
        </w:rPr>
        <w:t>Zaměstnanci ubytovacího zařízení (min. personál recepce) hovoří českým, případně anglickým jazykem</w:t>
      </w:r>
    </w:p>
    <w:p w14:paraId="4375085A" w14:textId="77777777" w:rsidR="006873FB" w:rsidRPr="00AD62A8" w:rsidRDefault="00861CE5" w:rsidP="006873FB">
      <w:pPr>
        <w:pStyle w:val="Odstavecseseznamem"/>
        <w:numPr>
          <w:ilvl w:val="0"/>
          <w:numId w:val="3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jc w:val="both"/>
        <w:rPr>
          <w:rFonts w:eastAsia="Times New Roman" w:cs="Arial"/>
          <w:szCs w:val="20"/>
          <w:lang w:eastAsia="cs-CZ"/>
        </w:rPr>
      </w:pPr>
      <w:r w:rsidRPr="00AD62A8">
        <w:rPr>
          <w:rFonts w:eastAsia="Times New Roman" w:cs="Arial"/>
          <w:szCs w:val="20"/>
          <w:lang w:eastAsia="cs-CZ"/>
        </w:rPr>
        <w:t>Ubytování včetně snídaně formou bufetu (tzv. americká snídaně obsahující teplý a studený bufet)</w:t>
      </w:r>
    </w:p>
    <w:p w14:paraId="7BCE3FCE" w14:textId="77777777" w:rsidR="006873FB" w:rsidRPr="00AD62A8" w:rsidRDefault="00861CE5" w:rsidP="006873FB">
      <w:pPr>
        <w:pStyle w:val="Odstavecseseznamem"/>
        <w:numPr>
          <w:ilvl w:val="0"/>
          <w:numId w:val="3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jc w:val="both"/>
        <w:rPr>
          <w:rFonts w:eastAsia="Times New Roman" w:cs="Arial"/>
          <w:szCs w:val="20"/>
          <w:lang w:eastAsia="cs-CZ"/>
        </w:rPr>
      </w:pPr>
      <w:r w:rsidRPr="00AD62A8">
        <w:rPr>
          <w:rFonts w:eastAsia="Times New Roman" w:cs="Arial"/>
          <w:szCs w:val="20"/>
          <w:lang w:eastAsia="cs-CZ"/>
        </w:rPr>
        <w:t>Nejvyšší standard dodržování hygienických a dalších opatření</w:t>
      </w:r>
    </w:p>
    <w:p w14:paraId="3272BD3E" w14:textId="77777777" w:rsidR="006873FB" w:rsidRPr="00AD62A8" w:rsidRDefault="00861CE5" w:rsidP="006873FB">
      <w:pPr>
        <w:pStyle w:val="Odstavecseseznamem"/>
        <w:numPr>
          <w:ilvl w:val="0"/>
          <w:numId w:val="3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jc w:val="both"/>
        <w:rPr>
          <w:rFonts w:eastAsia="Times New Roman" w:cs="Arial"/>
          <w:szCs w:val="20"/>
          <w:lang w:eastAsia="cs-CZ"/>
        </w:rPr>
      </w:pPr>
      <w:r w:rsidRPr="00AD62A8">
        <w:rPr>
          <w:rFonts w:eastAsia="Times New Roman" w:cs="Arial"/>
          <w:szCs w:val="20"/>
          <w:lang w:eastAsia="cs-CZ"/>
        </w:rPr>
        <w:t>Ubytovací zařízení bude dále poskytovat minimálně uvedený hotelový servis</w:t>
      </w:r>
    </w:p>
    <w:p w14:paraId="76D2D3A7" w14:textId="77777777" w:rsidR="006873FB" w:rsidRPr="00AD62A8" w:rsidRDefault="00861CE5" w:rsidP="006873FB">
      <w:pPr>
        <w:pStyle w:val="Odstavecseseznamem"/>
        <w:numPr>
          <w:ilvl w:val="0"/>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jc w:val="both"/>
        <w:rPr>
          <w:rFonts w:eastAsia="Times New Roman" w:cs="Arial"/>
          <w:szCs w:val="20"/>
          <w:lang w:eastAsia="cs-CZ"/>
        </w:rPr>
      </w:pPr>
      <w:r w:rsidRPr="00AD62A8">
        <w:rPr>
          <w:rFonts w:eastAsia="Times New Roman" w:cs="Arial"/>
          <w:szCs w:val="20"/>
          <w:lang w:eastAsia="cs-CZ"/>
        </w:rPr>
        <w:t>úklidové služby: každodenní úklid pokoje a koupelny, každodenní výměna ručníku nebo osušek</w:t>
      </w:r>
    </w:p>
    <w:p w14:paraId="110EAF99" w14:textId="77777777" w:rsidR="006873FB" w:rsidRPr="00AD62A8" w:rsidRDefault="00861CE5" w:rsidP="006873FB">
      <w:pPr>
        <w:pStyle w:val="Odstavecseseznamem"/>
        <w:numPr>
          <w:ilvl w:val="0"/>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jc w:val="both"/>
        <w:rPr>
          <w:rFonts w:eastAsia="Times New Roman" w:cs="Arial"/>
          <w:szCs w:val="20"/>
          <w:lang w:eastAsia="cs-CZ"/>
        </w:rPr>
      </w:pPr>
      <w:r w:rsidRPr="00AD62A8">
        <w:rPr>
          <w:rFonts w:eastAsia="Times New Roman" w:cs="Arial"/>
          <w:szCs w:val="20"/>
          <w:lang w:eastAsia="cs-CZ"/>
        </w:rPr>
        <w:t xml:space="preserve">služby hotelové recepce a </w:t>
      </w:r>
      <w:proofErr w:type="spellStart"/>
      <w:r w:rsidRPr="00AD62A8">
        <w:rPr>
          <w:rFonts w:eastAsia="Times New Roman" w:cs="Arial"/>
          <w:szCs w:val="20"/>
          <w:lang w:eastAsia="cs-CZ"/>
        </w:rPr>
        <w:t>concierge</w:t>
      </w:r>
      <w:proofErr w:type="spellEnd"/>
      <w:r w:rsidRPr="00AD62A8">
        <w:rPr>
          <w:rFonts w:eastAsia="Times New Roman" w:cs="Arial"/>
          <w:szCs w:val="20"/>
          <w:lang w:eastAsia="cs-CZ"/>
        </w:rPr>
        <w:t xml:space="preserve">: express </w:t>
      </w:r>
      <w:proofErr w:type="spellStart"/>
      <w:r w:rsidRPr="00AD62A8">
        <w:rPr>
          <w:rFonts w:eastAsia="Times New Roman" w:cs="Arial"/>
          <w:szCs w:val="20"/>
          <w:lang w:eastAsia="cs-CZ"/>
        </w:rPr>
        <w:t>check</w:t>
      </w:r>
      <w:proofErr w:type="spellEnd"/>
      <w:r w:rsidRPr="00AD62A8">
        <w:rPr>
          <w:rFonts w:eastAsia="Times New Roman" w:cs="Arial"/>
          <w:szCs w:val="20"/>
          <w:lang w:eastAsia="cs-CZ"/>
        </w:rPr>
        <w:t xml:space="preserve">-in a </w:t>
      </w:r>
      <w:proofErr w:type="spellStart"/>
      <w:r w:rsidRPr="00AD62A8">
        <w:rPr>
          <w:rFonts w:eastAsia="Times New Roman" w:cs="Arial"/>
          <w:szCs w:val="20"/>
          <w:lang w:eastAsia="cs-CZ"/>
        </w:rPr>
        <w:t>check-out</w:t>
      </w:r>
      <w:proofErr w:type="spellEnd"/>
      <w:r w:rsidRPr="00AD62A8">
        <w:rPr>
          <w:rFonts w:eastAsia="Times New Roman" w:cs="Arial"/>
          <w:szCs w:val="20"/>
          <w:lang w:eastAsia="cs-CZ"/>
        </w:rPr>
        <w:t xml:space="preserve"> </w:t>
      </w:r>
    </w:p>
    <w:p w14:paraId="7B7332DB" w14:textId="77777777" w:rsidR="006873FB" w:rsidRPr="00AD62A8" w:rsidRDefault="006873FB" w:rsidP="006873FB">
      <w:pPr>
        <w:spacing w:line="240" w:lineRule="auto"/>
        <w:jc w:val="both"/>
        <w:rPr>
          <w:rFonts w:eastAsia="Times New Roman" w:cs="Arial"/>
          <w:szCs w:val="20"/>
          <w:lang w:eastAsia="cs-CZ"/>
        </w:rPr>
      </w:pPr>
    </w:p>
    <w:p w14:paraId="0D72F732" w14:textId="77777777" w:rsidR="006873FB" w:rsidRPr="00AD62A8" w:rsidRDefault="00861CE5" w:rsidP="006873FB">
      <w:pPr>
        <w:spacing w:line="240" w:lineRule="auto"/>
        <w:jc w:val="center"/>
        <w:rPr>
          <w:rFonts w:eastAsia="Times New Roman" w:cs="Arial"/>
          <w:b/>
          <w:szCs w:val="20"/>
          <w:u w:val="single"/>
          <w:lang w:eastAsia="cs-CZ"/>
        </w:rPr>
      </w:pPr>
      <w:r w:rsidRPr="00AD62A8">
        <w:rPr>
          <w:rFonts w:eastAsia="Times New Roman" w:cs="Arial"/>
          <w:b/>
          <w:szCs w:val="20"/>
          <w:u w:val="single"/>
          <w:lang w:eastAsia="cs-CZ"/>
        </w:rPr>
        <w:t>POŽADAVKY NA UMÍSTĚNÍ UBYTOVACÍHO ZAŘÍZENÍ</w:t>
      </w:r>
    </w:p>
    <w:p w14:paraId="0E81E18E" w14:textId="77777777" w:rsidR="006873FB" w:rsidRPr="00AD62A8" w:rsidRDefault="006873FB" w:rsidP="006873FB">
      <w:pPr>
        <w:spacing w:line="240" w:lineRule="auto"/>
        <w:rPr>
          <w:rFonts w:eastAsia="Times New Roman" w:cs="Arial"/>
          <w:b/>
          <w:szCs w:val="20"/>
          <w:lang w:eastAsia="cs-CZ"/>
        </w:rPr>
      </w:pPr>
    </w:p>
    <w:p w14:paraId="27B6B464" w14:textId="77777777" w:rsidR="006873FB" w:rsidRPr="00AD62A8" w:rsidRDefault="00861CE5" w:rsidP="006873FB">
      <w:pPr>
        <w:spacing w:line="240" w:lineRule="auto"/>
        <w:jc w:val="both"/>
        <w:rPr>
          <w:rFonts w:eastAsia="Times New Roman" w:cs="Arial"/>
          <w:szCs w:val="20"/>
          <w:lang w:eastAsia="cs-CZ"/>
        </w:rPr>
      </w:pPr>
      <w:r w:rsidRPr="00AD62A8">
        <w:rPr>
          <w:rFonts w:eastAsia="Times New Roman" w:cs="Arial"/>
          <w:szCs w:val="20"/>
          <w:lang w:eastAsia="cs-CZ"/>
        </w:rPr>
        <w:t>Ubytovací zařízení se musí nacházet v </w:t>
      </w:r>
      <w:r w:rsidRPr="00AD62A8">
        <w:rPr>
          <w:rFonts w:eastAsia="Times New Roman" w:cs="Arial"/>
          <w:b/>
          <w:szCs w:val="20"/>
          <w:lang w:eastAsia="cs-CZ"/>
        </w:rPr>
        <w:t>katastrálním území města Olomouc v </w:t>
      </w:r>
      <w:r w:rsidRPr="00AD62A8">
        <w:rPr>
          <w:rFonts w:eastAsia="Times New Roman" w:cs="Arial"/>
          <w:b/>
          <w:szCs w:val="20"/>
          <w:u w:val="single"/>
          <w:lang w:eastAsia="cs-CZ"/>
        </w:rPr>
        <w:t>dojezdové vzdálenosti maximálně do 15 minut</w:t>
      </w:r>
      <w:r w:rsidRPr="00AD62A8">
        <w:rPr>
          <w:rFonts w:eastAsia="Times New Roman" w:cs="Arial"/>
          <w:b/>
          <w:szCs w:val="20"/>
          <w:lang w:eastAsia="cs-CZ"/>
        </w:rPr>
        <w:t xml:space="preserve"> od centra města </w:t>
      </w:r>
      <w:proofErr w:type="gramStart"/>
      <w:r w:rsidRPr="00AD62A8">
        <w:rPr>
          <w:rFonts w:eastAsia="Times New Roman" w:cs="Arial"/>
          <w:b/>
          <w:szCs w:val="20"/>
          <w:lang w:eastAsia="cs-CZ"/>
        </w:rPr>
        <w:t>Olomouc - Horní</w:t>
      </w:r>
      <w:proofErr w:type="gramEnd"/>
      <w:r w:rsidRPr="00AD62A8">
        <w:rPr>
          <w:rFonts w:eastAsia="Times New Roman" w:cs="Arial"/>
          <w:b/>
          <w:szCs w:val="20"/>
          <w:lang w:eastAsia="cs-CZ"/>
        </w:rPr>
        <w:t xml:space="preserve"> nám. 367, 779 00 Olomouc</w:t>
      </w:r>
      <w:r w:rsidRPr="00AD62A8">
        <w:rPr>
          <w:rFonts w:eastAsia="Times New Roman" w:cs="Arial"/>
          <w:szCs w:val="20"/>
          <w:lang w:eastAsia="cs-CZ"/>
        </w:rPr>
        <w:t xml:space="preserve"> (49.5945, 17.2508); dojezdovou vzdálenost lze ověřit pomocí např. aplikace </w:t>
      </w:r>
      <w:hyperlink r:id="rId12" w:history="1">
        <w:r w:rsidRPr="00AD62A8">
          <w:rPr>
            <w:rStyle w:val="Hypertextovodkaz"/>
            <w:rFonts w:eastAsia="Times New Roman" w:cs="Arial"/>
            <w:szCs w:val="20"/>
            <w:lang w:eastAsia="cs-CZ"/>
          </w:rPr>
          <w:t>https://www.google.com/maps/</w:t>
        </w:r>
      </w:hyperlink>
      <w:r w:rsidRPr="00AD62A8">
        <w:rPr>
          <w:rFonts w:eastAsia="Times New Roman" w:cs="Arial"/>
          <w:szCs w:val="20"/>
          <w:lang w:eastAsia="cs-CZ"/>
        </w:rPr>
        <w:t xml:space="preserve"> nebo jiné podobné aplikace).</w:t>
      </w:r>
    </w:p>
    <w:p w14:paraId="273335D3" w14:textId="77777777" w:rsidR="006873FB" w:rsidRPr="00AD62A8" w:rsidRDefault="006873FB" w:rsidP="006873FB">
      <w:pPr>
        <w:spacing w:line="240" w:lineRule="auto"/>
        <w:jc w:val="both"/>
        <w:rPr>
          <w:rFonts w:eastAsia="Times New Roman" w:cs="Arial"/>
          <w:szCs w:val="20"/>
          <w:lang w:eastAsia="cs-CZ"/>
        </w:rPr>
      </w:pPr>
    </w:p>
    <w:p w14:paraId="72A49CCB" w14:textId="77777777" w:rsidR="006873FB" w:rsidRPr="00AD62A8" w:rsidRDefault="00861CE5" w:rsidP="006873FB">
      <w:pPr>
        <w:spacing w:line="240" w:lineRule="auto"/>
        <w:jc w:val="both"/>
        <w:rPr>
          <w:rFonts w:eastAsia="Times New Roman" w:cs="Arial"/>
          <w:szCs w:val="20"/>
          <w:lang w:eastAsia="cs-CZ"/>
        </w:rPr>
      </w:pPr>
      <w:r w:rsidRPr="00AD62A8">
        <w:rPr>
          <w:rFonts w:eastAsia="Times New Roman" w:cs="Arial"/>
          <w:szCs w:val="20"/>
          <w:lang w:eastAsia="cs-CZ"/>
        </w:rPr>
        <w:t xml:space="preserve">Zadavatel si vyhrazuje právo ověřit si dojezdovou vzdálenost ubytovacího zařízení od centra města </w:t>
      </w:r>
      <w:proofErr w:type="gramStart"/>
      <w:r w:rsidRPr="00AD62A8">
        <w:rPr>
          <w:rFonts w:eastAsia="Times New Roman" w:cs="Arial"/>
          <w:szCs w:val="20"/>
          <w:lang w:eastAsia="cs-CZ"/>
        </w:rPr>
        <w:t>Olomouc - Horní</w:t>
      </w:r>
      <w:proofErr w:type="gramEnd"/>
      <w:r w:rsidRPr="00AD62A8">
        <w:rPr>
          <w:rFonts w:eastAsia="Times New Roman" w:cs="Arial"/>
          <w:szCs w:val="20"/>
          <w:lang w:eastAsia="cs-CZ"/>
        </w:rPr>
        <w:t xml:space="preserve"> nám. 367, 779 00 Olomouc.</w:t>
      </w:r>
    </w:p>
    <w:p w14:paraId="301FF9FA" w14:textId="77777777" w:rsidR="006873FB" w:rsidRPr="00AD62A8" w:rsidRDefault="006873FB" w:rsidP="006873FB">
      <w:pPr>
        <w:spacing w:line="240" w:lineRule="auto"/>
        <w:rPr>
          <w:rFonts w:eastAsia="Times New Roman" w:cs="Arial"/>
          <w:szCs w:val="20"/>
          <w:lang w:eastAsia="cs-CZ"/>
        </w:rPr>
      </w:pPr>
    </w:p>
    <w:p w14:paraId="55C5CAC1" w14:textId="77777777" w:rsidR="006873FB" w:rsidRPr="00AD62A8" w:rsidRDefault="00861CE5" w:rsidP="006873FB">
      <w:pPr>
        <w:spacing w:line="240" w:lineRule="auto"/>
        <w:jc w:val="center"/>
        <w:rPr>
          <w:rFonts w:eastAsia="Times New Roman" w:cs="Arial"/>
          <w:b/>
          <w:szCs w:val="20"/>
          <w:u w:val="single"/>
          <w:lang w:eastAsia="cs-CZ"/>
        </w:rPr>
      </w:pPr>
      <w:r w:rsidRPr="00AD62A8">
        <w:rPr>
          <w:rFonts w:eastAsia="Times New Roman" w:cs="Arial"/>
          <w:b/>
          <w:szCs w:val="20"/>
          <w:u w:val="single"/>
          <w:lang w:eastAsia="cs-CZ"/>
        </w:rPr>
        <w:t>KAPACITNÍ POŽADAVKY NA UBYTOVACÍ ZAŘÍZENÍ</w:t>
      </w:r>
    </w:p>
    <w:p w14:paraId="20002D46" w14:textId="77777777" w:rsidR="006873FB" w:rsidRPr="00AD62A8" w:rsidRDefault="006873FB" w:rsidP="006873FB">
      <w:pPr>
        <w:spacing w:line="240" w:lineRule="auto"/>
        <w:jc w:val="center"/>
        <w:rPr>
          <w:rFonts w:eastAsia="Times New Roman" w:cs="Arial"/>
          <w:b/>
          <w:szCs w:val="20"/>
          <w:u w:val="single"/>
          <w:lang w:eastAsia="cs-CZ"/>
        </w:rPr>
      </w:pPr>
    </w:p>
    <w:p w14:paraId="41D5A421" w14:textId="77777777" w:rsidR="006873FB" w:rsidRPr="00AD62A8" w:rsidRDefault="00861CE5" w:rsidP="006873FB">
      <w:pPr>
        <w:spacing w:line="240" w:lineRule="auto"/>
        <w:rPr>
          <w:rFonts w:eastAsia="Times New Roman" w:cs="Arial"/>
          <w:b/>
          <w:szCs w:val="20"/>
          <w:lang w:eastAsia="cs-CZ"/>
        </w:rPr>
      </w:pPr>
      <w:r w:rsidRPr="00AD62A8">
        <w:rPr>
          <w:rFonts w:eastAsia="Times New Roman" w:cs="Arial"/>
          <w:b/>
          <w:szCs w:val="20"/>
          <w:lang w:eastAsia="cs-CZ"/>
        </w:rPr>
        <w:t>Zadavatel stanovuje své požadavky na ubytování takto:</w:t>
      </w:r>
    </w:p>
    <w:p w14:paraId="3C066DB1" w14:textId="77777777" w:rsidR="006873FB" w:rsidRPr="00AD62A8" w:rsidRDefault="00861CE5" w:rsidP="006873FB">
      <w:pPr>
        <w:spacing w:line="240" w:lineRule="auto"/>
        <w:rPr>
          <w:rFonts w:eastAsia="Times New Roman" w:cs="Arial"/>
          <w:szCs w:val="20"/>
          <w:u w:val="single"/>
          <w:lang w:eastAsia="cs-CZ"/>
        </w:rPr>
      </w:pPr>
      <w:r w:rsidRPr="00AD62A8">
        <w:rPr>
          <w:rFonts w:eastAsia="Times New Roman" w:cs="Arial"/>
          <w:szCs w:val="20"/>
          <w:lang w:eastAsia="cs-CZ"/>
        </w:rPr>
        <w:t xml:space="preserve">Požadavek na ubytování </w:t>
      </w:r>
      <w:r w:rsidRPr="00AD62A8">
        <w:rPr>
          <w:rFonts w:eastAsia="Times New Roman" w:cs="Arial"/>
          <w:szCs w:val="20"/>
          <w:u w:val="single"/>
          <w:lang w:eastAsia="cs-CZ"/>
        </w:rPr>
        <w:t>všech osob v rámci jednoho hotelu.</w:t>
      </w:r>
    </w:p>
    <w:p w14:paraId="5DAAE1C3" w14:textId="77777777" w:rsidR="006873FB" w:rsidRPr="00AD62A8" w:rsidRDefault="006873FB" w:rsidP="006873FB">
      <w:pPr>
        <w:spacing w:line="240" w:lineRule="auto"/>
        <w:rPr>
          <w:rFonts w:eastAsia="Times New Roman" w:cs="Arial"/>
          <w:szCs w:val="20"/>
          <w:u w:val="single"/>
          <w:lang w:eastAsia="cs-CZ"/>
        </w:rPr>
      </w:pPr>
    </w:p>
    <w:p w14:paraId="7FA3D419" w14:textId="77777777" w:rsidR="006873FB" w:rsidRPr="00AD62A8" w:rsidRDefault="00861CE5" w:rsidP="006873FB">
      <w:pPr>
        <w:pStyle w:val="SubjectSpecification-ContractCzechRadio"/>
        <w:jc w:val="both"/>
        <w:rPr>
          <w:rFonts w:cs="Arial"/>
          <w:color w:val="auto"/>
        </w:rPr>
      </w:pPr>
      <w:r w:rsidRPr="00AD62A8">
        <w:rPr>
          <w:rFonts w:eastAsia="Times New Roman" w:cs="Arial"/>
          <w:szCs w:val="20"/>
          <w:lang w:eastAsia="cs-CZ"/>
        </w:rPr>
        <w:t xml:space="preserve">Konkrétní počet osob je objednatel povinen závazně sdělit poskytovateli nejpozději do </w:t>
      </w:r>
      <w:r>
        <w:rPr>
          <w:rFonts w:eastAsia="Times New Roman" w:cs="Arial"/>
          <w:szCs w:val="20"/>
          <w:lang w:eastAsia="cs-CZ"/>
        </w:rPr>
        <w:t>30</w:t>
      </w:r>
      <w:r w:rsidRPr="00AD62A8">
        <w:rPr>
          <w:rFonts w:eastAsia="Times New Roman" w:cs="Arial"/>
          <w:szCs w:val="20"/>
          <w:lang w:eastAsia="cs-CZ"/>
        </w:rPr>
        <w:t>. 9. 202</w:t>
      </w:r>
      <w:r>
        <w:rPr>
          <w:rFonts w:eastAsia="Times New Roman" w:cs="Arial"/>
          <w:szCs w:val="20"/>
          <w:lang w:eastAsia="cs-CZ"/>
        </w:rPr>
        <w:t>5</w:t>
      </w:r>
      <w:r w:rsidRPr="00AD62A8">
        <w:rPr>
          <w:rFonts w:eastAsia="Times New Roman" w:cs="Arial"/>
          <w:szCs w:val="20"/>
          <w:lang w:eastAsia="cs-CZ"/>
        </w:rPr>
        <w:t xml:space="preserve"> na e-mailovou adresu:</w:t>
      </w:r>
      <w:r w:rsidRPr="00AD62A8">
        <w:rPr>
          <w:rFonts w:cs="Arial"/>
          <w:szCs w:val="20"/>
        </w:rPr>
        <w:t xml:space="preserve"> </w:t>
      </w:r>
      <w:r w:rsidRPr="00AD62A8">
        <w:rPr>
          <w:rFonts w:cs="Arial"/>
          <w:color w:val="auto"/>
          <w:szCs w:val="20"/>
        </w:rPr>
        <w:t>[</w:t>
      </w:r>
      <w:r w:rsidRPr="00AD62A8">
        <w:rPr>
          <w:rFonts w:cs="Arial"/>
          <w:color w:val="auto"/>
          <w:szCs w:val="20"/>
          <w:highlight w:val="yellow"/>
        </w:rPr>
        <w:t>DOPLNIT</w:t>
      </w:r>
      <w:r w:rsidRPr="00AD62A8">
        <w:rPr>
          <w:rFonts w:cs="Arial"/>
          <w:color w:val="auto"/>
          <w:szCs w:val="20"/>
        </w:rPr>
        <w:t>]</w:t>
      </w:r>
    </w:p>
    <w:p w14:paraId="4B0CB041" w14:textId="77777777" w:rsidR="006873FB" w:rsidRPr="00AD62A8" w:rsidRDefault="006873FB" w:rsidP="006873FB">
      <w:pPr>
        <w:spacing w:line="240" w:lineRule="auto"/>
        <w:rPr>
          <w:rFonts w:eastAsia="Times New Roman" w:cs="Arial"/>
          <w:szCs w:val="20"/>
          <w:lang w:eastAsia="cs-CZ"/>
        </w:rPr>
      </w:pPr>
    </w:p>
    <w:p w14:paraId="40D27A1E" w14:textId="77777777" w:rsidR="006873FB" w:rsidRPr="00AD62A8" w:rsidRDefault="006873FB" w:rsidP="006873FB">
      <w:pPr>
        <w:spacing w:line="240" w:lineRule="auto"/>
        <w:rPr>
          <w:rFonts w:eastAsia="Times New Roman" w:cs="Arial"/>
          <w:szCs w:val="20"/>
          <w:lang w:eastAsia="cs-CZ"/>
        </w:rPr>
      </w:pPr>
    </w:p>
    <w:p w14:paraId="65A395D5" w14:textId="77777777" w:rsidR="006873FB" w:rsidRPr="00AD62A8" w:rsidRDefault="00861CE5" w:rsidP="006873FB">
      <w:pPr>
        <w:spacing w:line="240" w:lineRule="auto"/>
        <w:jc w:val="center"/>
        <w:rPr>
          <w:rFonts w:eastAsia="Times New Roman" w:cs="Arial"/>
          <w:b/>
          <w:szCs w:val="20"/>
          <w:u w:val="single"/>
          <w:lang w:eastAsia="cs-CZ"/>
        </w:rPr>
      </w:pPr>
      <w:r w:rsidRPr="00AD62A8">
        <w:rPr>
          <w:rFonts w:eastAsia="Times New Roman" w:cs="Arial"/>
          <w:b/>
          <w:szCs w:val="20"/>
          <w:u w:val="single"/>
          <w:lang w:eastAsia="cs-CZ"/>
        </w:rPr>
        <w:t>POŽADAVKY NA PARKOVÁNÍ</w:t>
      </w:r>
    </w:p>
    <w:p w14:paraId="4FB7EA6A" w14:textId="77777777" w:rsidR="006873FB" w:rsidRPr="00AD62A8" w:rsidRDefault="006873FB" w:rsidP="006873FB">
      <w:pPr>
        <w:spacing w:line="240" w:lineRule="auto"/>
        <w:jc w:val="center"/>
        <w:rPr>
          <w:rFonts w:eastAsia="Times New Roman" w:cs="Arial"/>
          <w:b/>
          <w:szCs w:val="20"/>
          <w:u w:val="single"/>
          <w:lang w:eastAsia="cs-CZ"/>
        </w:rPr>
      </w:pPr>
    </w:p>
    <w:p w14:paraId="5DA8BCC6" w14:textId="77777777" w:rsidR="006873FB" w:rsidRPr="00AD62A8" w:rsidRDefault="00861CE5" w:rsidP="006873FB">
      <w:pPr>
        <w:spacing w:line="240" w:lineRule="auto"/>
        <w:rPr>
          <w:rFonts w:eastAsia="Times New Roman" w:cs="Arial"/>
          <w:b/>
          <w:szCs w:val="20"/>
          <w:lang w:eastAsia="cs-CZ"/>
        </w:rPr>
      </w:pPr>
      <w:r w:rsidRPr="00AD62A8">
        <w:rPr>
          <w:rFonts w:eastAsia="Times New Roman" w:cs="Arial"/>
          <w:b/>
          <w:szCs w:val="20"/>
          <w:lang w:eastAsia="cs-CZ"/>
        </w:rPr>
        <w:t>Zadavatel stanovuje své požadavky na ubytování takto:</w:t>
      </w:r>
    </w:p>
    <w:p w14:paraId="2D5ED0B9" w14:textId="77777777" w:rsidR="006873FB" w:rsidRPr="00AD62A8" w:rsidRDefault="00861CE5" w:rsidP="006873FB">
      <w:pPr>
        <w:spacing w:line="240" w:lineRule="auto"/>
        <w:jc w:val="both"/>
        <w:rPr>
          <w:rFonts w:eastAsia="Times New Roman" w:cs="Arial"/>
          <w:szCs w:val="20"/>
          <w:lang w:eastAsia="cs-CZ"/>
        </w:rPr>
      </w:pPr>
      <w:r w:rsidRPr="00AD62A8">
        <w:rPr>
          <w:rFonts w:eastAsia="Times New Roman" w:cs="Arial"/>
          <w:szCs w:val="20"/>
          <w:lang w:eastAsia="cs-CZ"/>
        </w:rPr>
        <w:t xml:space="preserve">Možnost zastavení automobilů před ubytovacím zařízením, možnost parkování od </w:t>
      </w:r>
      <w:r>
        <w:rPr>
          <w:rFonts w:eastAsia="Times New Roman" w:cs="Arial"/>
          <w:szCs w:val="20"/>
          <w:lang w:eastAsia="cs-CZ"/>
        </w:rPr>
        <w:t>18. – 24</w:t>
      </w:r>
      <w:r w:rsidRPr="00AD62A8">
        <w:rPr>
          <w:rFonts w:eastAsia="Times New Roman" w:cs="Arial"/>
          <w:szCs w:val="20"/>
          <w:lang w:eastAsia="cs-CZ"/>
        </w:rPr>
        <w:t>. 10. 202</w:t>
      </w:r>
      <w:r>
        <w:rPr>
          <w:rFonts w:eastAsia="Times New Roman" w:cs="Arial"/>
          <w:szCs w:val="20"/>
          <w:lang w:eastAsia="cs-CZ"/>
        </w:rPr>
        <w:t>5</w:t>
      </w:r>
      <w:r w:rsidRPr="00AD62A8">
        <w:rPr>
          <w:rFonts w:eastAsia="Times New Roman" w:cs="Arial"/>
          <w:szCs w:val="20"/>
          <w:lang w:eastAsia="cs-CZ"/>
        </w:rPr>
        <w:t xml:space="preserve"> pro min. 5 osobních vozů na uzavřeném a monitorovaném parkovišti.</w:t>
      </w:r>
    </w:p>
    <w:p w14:paraId="297A060D" w14:textId="77777777" w:rsidR="006873FB" w:rsidRPr="00AD62A8" w:rsidRDefault="006873FB" w:rsidP="006873FB">
      <w:pPr>
        <w:spacing w:line="240" w:lineRule="auto"/>
        <w:rPr>
          <w:rFonts w:eastAsia="Times New Roman" w:cs="Arial"/>
          <w:szCs w:val="20"/>
          <w:lang w:eastAsia="cs-CZ"/>
        </w:rPr>
      </w:pPr>
    </w:p>
    <w:p w14:paraId="4946E715" w14:textId="77777777" w:rsidR="006873FB" w:rsidRPr="00AD62A8" w:rsidRDefault="006873FB" w:rsidP="006873FB">
      <w:pPr>
        <w:spacing w:line="240" w:lineRule="auto"/>
        <w:rPr>
          <w:rFonts w:eastAsia="Times New Roman" w:cs="Arial"/>
          <w:szCs w:val="20"/>
          <w:lang w:eastAsia="cs-CZ"/>
        </w:rPr>
      </w:pPr>
    </w:p>
    <w:p w14:paraId="401BD99C" w14:textId="77777777" w:rsidR="006873FB" w:rsidRPr="00AD62A8" w:rsidRDefault="00861CE5" w:rsidP="006873FB">
      <w:pPr>
        <w:spacing w:line="240" w:lineRule="auto"/>
        <w:jc w:val="center"/>
        <w:rPr>
          <w:rFonts w:eastAsia="Times New Roman" w:cs="Arial"/>
          <w:b/>
          <w:szCs w:val="20"/>
          <w:u w:val="single"/>
          <w:lang w:eastAsia="cs-CZ"/>
        </w:rPr>
      </w:pPr>
      <w:r w:rsidRPr="00AD62A8">
        <w:rPr>
          <w:rFonts w:eastAsia="Times New Roman" w:cs="Arial"/>
          <w:b/>
          <w:szCs w:val="20"/>
          <w:u w:val="single"/>
          <w:lang w:eastAsia="cs-CZ"/>
        </w:rPr>
        <w:t>BEZPEČNOSTNÍ POŽADAVKY NA UBYTOVACÍ ZAŘÍZENÍ</w:t>
      </w:r>
    </w:p>
    <w:p w14:paraId="07780C5E" w14:textId="77777777" w:rsidR="006873FB" w:rsidRPr="00AD62A8" w:rsidRDefault="006873FB" w:rsidP="006873FB">
      <w:pPr>
        <w:spacing w:line="240" w:lineRule="auto"/>
        <w:jc w:val="center"/>
        <w:rPr>
          <w:rFonts w:eastAsia="Times New Roman" w:cs="Arial"/>
          <w:b/>
          <w:szCs w:val="20"/>
          <w:u w:val="single"/>
          <w:lang w:eastAsia="cs-CZ"/>
        </w:rPr>
      </w:pPr>
    </w:p>
    <w:p w14:paraId="237F2BB2" w14:textId="77777777" w:rsidR="006873FB" w:rsidRDefault="00861CE5" w:rsidP="006B6ED3">
      <w:pPr>
        <w:spacing w:line="240" w:lineRule="auto"/>
        <w:jc w:val="both"/>
        <w:rPr>
          <w:rFonts w:eastAsia="Times New Roman" w:cs="Arial"/>
          <w:szCs w:val="20"/>
          <w:lang w:eastAsia="cs-CZ"/>
        </w:rPr>
      </w:pPr>
      <w:r w:rsidRPr="00AD62A8">
        <w:rPr>
          <w:rFonts w:eastAsia="Times New Roman" w:cs="Arial"/>
          <w:szCs w:val="20"/>
          <w:lang w:eastAsia="cs-CZ"/>
        </w:rPr>
        <w:lastRenderedPageBreak/>
        <w:t>Objekt splňuje platné požadavky právních předpisů v oblasti požární ochrany, předpisů v oblasti požární bezpečnosti staveb včetně vybavení požárně bezpečnostními zařízeními.</w:t>
      </w:r>
      <w:r>
        <w:rPr>
          <w:rFonts w:eastAsia="Times New Roman" w:cs="Arial"/>
          <w:szCs w:val="20"/>
          <w:lang w:eastAsia="cs-CZ"/>
        </w:rPr>
        <w:t xml:space="preserve"> </w:t>
      </w:r>
    </w:p>
    <w:p w14:paraId="60BC1252" w14:textId="77777777" w:rsidR="006873FB" w:rsidRDefault="006873FB" w:rsidP="006B6ED3">
      <w:pPr>
        <w:spacing w:line="240" w:lineRule="auto"/>
        <w:jc w:val="both"/>
        <w:rPr>
          <w:rFonts w:eastAsia="Times New Roman" w:cs="Arial"/>
          <w:szCs w:val="20"/>
          <w:lang w:eastAsia="cs-CZ"/>
        </w:rPr>
      </w:pPr>
    </w:p>
    <w:p w14:paraId="2A17B8A5" w14:textId="77777777" w:rsidR="006B6ED3" w:rsidRDefault="006B6ED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b/>
          <w:sz w:val="24"/>
        </w:rPr>
      </w:pPr>
      <w:r>
        <w:rPr>
          <w:b/>
          <w:sz w:val="24"/>
        </w:rPr>
        <w:br w:type="page"/>
      </w:r>
    </w:p>
    <w:p w14:paraId="6B135826" w14:textId="77777777" w:rsidR="006873FB" w:rsidRPr="00CE0A4C" w:rsidRDefault="006B6ED3" w:rsidP="00CE0A4C">
      <w:pPr>
        <w:spacing w:line="240" w:lineRule="auto"/>
        <w:jc w:val="center"/>
        <w:rPr>
          <w:rFonts w:cs="Arial"/>
          <w:b/>
        </w:rPr>
      </w:pPr>
      <w:r w:rsidRPr="006B6ED3">
        <w:rPr>
          <w:rFonts w:cs="Arial"/>
          <w:b/>
        </w:rPr>
        <w:lastRenderedPageBreak/>
        <w:t>PŘÍLOHA Č. 2 – CENOVÁ NABÍDKA POSKYTOVATELE</w:t>
      </w:r>
    </w:p>
    <w:p w14:paraId="60298B36" w14:textId="77777777" w:rsidR="006873FB" w:rsidRDefault="006873FB" w:rsidP="006873FB">
      <w:pPr>
        <w:jc w:val="center"/>
        <w:rPr>
          <w:b/>
          <w:sz w:val="24"/>
        </w:rPr>
      </w:pPr>
    </w:p>
    <w:p w14:paraId="34CE758D" w14:textId="77777777" w:rsidR="006873FB" w:rsidRDefault="00861CE5" w:rsidP="006873FB">
      <w:pPr>
        <w:jc w:val="center"/>
        <w:rPr>
          <w:i/>
        </w:rPr>
      </w:pPr>
      <w:r w:rsidRPr="00322C86">
        <w:rPr>
          <w:i/>
        </w:rPr>
        <w:t>Bude doplněno dle nabídky poskytovatele</w:t>
      </w:r>
    </w:p>
    <w:p w14:paraId="6F808161" w14:textId="77777777" w:rsidR="006873FB" w:rsidRPr="005F0423" w:rsidRDefault="006873FB" w:rsidP="001F0066">
      <w:pPr>
        <w:pStyle w:val="SubjectSpecification-ContractCzechRadio"/>
        <w:rPr>
          <w:color w:val="auto"/>
        </w:rPr>
      </w:pPr>
    </w:p>
    <w:p w14:paraId="2FF05A4E" w14:textId="77777777" w:rsidR="001A6897" w:rsidRPr="005F0423" w:rsidRDefault="001A6897" w:rsidP="001F0066">
      <w:pPr>
        <w:pStyle w:val="SubjectSpecification-ContractCzechRadio"/>
        <w:rPr>
          <w:color w:val="auto"/>
        </w:rPr>
      </w:pPr>
    </w:p>
    <w:p w14:paraId="32C523C0" w14:textId="77777777" w:rsidR="001A6897" w:rsidRPr="005F0423" w:rsidRDefault="001A6897" w:rsidP="001F0066">
      <w:pPr>
        <w:pStyle w:val="SubjectSpecification-ContractCzechRadio"/>
        <w:rPr>
          <w:color w:val="auto"/>
        </w:rPr>
      </w:pPr>
    </w:p>
    <w:p w14:paraId="4FF9462E" w14:textId="77777777" w:rsidR="00795858" w:rsidRPr="005F0423" w:rsidRDefault="00795858" w:rsidP="001F0066">
      <w:pPr>
        <w:pStyle w:val="SubjectSpecification-ContractCzechRadio"/>
        <w:rPr>
          <w:color w:val="auto"/>
        </w:rPr>
      </w:pPr>
    </w:p>
    <w:p w14:paraId="29062CDA" w14:textId="77777777" w:rsidR="00795858" w:rsidRPr="005F0423" w:rsidRDefault="00795858" w:rsidP="001F0066">
      <w:pPr>
        <w:pStyle w:val="SubjectSpecification-ContractCzechRadio"/>
        <w:rPr>
          <w:color w:val="auto"/>
        </w:rPr>
      </w:pPr>
    </w:p>
    <w:p w14:paraId="6CF36E60" w14:textId="77777777" w:rsidR="00795858" w:rsidRPr="005F0423" w:rsidRDefault="00795858" w:rsidP="001F0066">
      <w:pPr>
        <w:pStyle w:val="SubjectSpecification-ContractCzechRadio"/>
        <w:rPr>
          <w:color w:val="auto"/>
        </w:rPr>
      </w:pPr>
    </w:p>
    <w:p w14:paraId="51DE4825" w14:textId="77777777" w:rsidR="00795858" w:rsidRPr="005F0423" w:rsidRDefault="00795858" w:rsidP="001F0066">
      <w:pPr>
        <w:pStyle w:val="SubjectSpecification-ContractCzechRadio"/>
        <w:rPr>
          <w:color w:val="auto"/>
        </w:rPr>
      </w:pPr>
    </w:p>
    <w:p w14:paraId="5782833D" w14:textId="77777777" w:rsidR="00795858" w:rsidRPr="005F0423" w:rsidRDefault="00795858" w:rsidP="001F0066">
      <w:pPr>
        <w:pStyle w:val="SubjectSpecification-ContractCzechRadio"/>
        <w:rPr>
          <w:color w:val="auto"/>
        </w:rPr>
      </w:pPr>
    </w:p>
    <w:p w14:paraId="44F1A628" w14:textId="77777777" w:rsidR="00795858" w:rsidRPr="005F0423" w:rsidRDefault="00795858" w:rsidP="001F0066">
      <w:pPr>
        <w:pStyle w:val="SubjectSpecification-ContractCzechRadio"/>
        <w:rPr>
          <w:color w:val="auto"/>
        </w:rPr>
      </w:pPr>
    </w:p>
    <w:p w14:paraId="0580350F" w14:textId="77777777" w:rsidR="00795858" w:rsidRPr="005F0423" w:rsidRDefault="00795858" w:rsidP="001F0066">
      <w:pPr>
        <w:pStyle w:val="SubjectSpecification-ContractCzechRadio"/>
        <w:rPr>
          <w:color w:val="auto"/>
        </w:rPr>
      </w:pPr>
    </w:p>
    <w:p w14:paraId="228042D6" w14:textId="77777777" w:rsidR="00795858" w:rsidRPr="005F0423" w:rsidRDefault="00795858" w:rsidP="001F0066">
      <w:pPr>
        <w:pStyle w:val="SubjectSpecification-ContractCzechRadio"/>
        <w:rPr>
          <w:color w:val="auto"/>
        </w:rPr>
      </w:pPr>
    </w:p>
    <w:p w14:paraId="2D90E309" w14:textId="77777777" w:rsidR="001A6897" w:rsidRPr="005F0423" w:rsidRDefault="001A6897" w:rsidP="001F0066">
      <w:pPr>
        <w:pStyle w:val="SubjectSpecification-ContractCzechRadio"/>
        <w:rPr>
          <w:color w:val="auto"/>
        </w:rPr>
      </w:pPr>
    </w:p>
    <w:p w14:paraId="2A629B33" w14:textId="77777777" w:rsidR="000E5477" w:rsidRPr="005F0423" w:rsidRDefault="000E5477" w:rsidP="001F0066">
      <w:pPr>
        <w:pStyle w:val="SubjectSpecification-ContractCzechRadio"/>
        <w:rPr>
          <w:color w:val="auto"/>
        </w:rPr>
      </w:pPr>
    </w:p>
    <w:p w14:paraId="23E8BF95" w14:textId="77777777" w:rsidR="000E5477" w:rsidRPr="005F0423" w:rsidRDefault="000E5477" w:rsidP="001F0066">
      <w:pPr>
        <w:pStyle w:val="SubjectSpecification-ContractCzechRadio"/>
        <w:rPr>
          <w:color w:val="auto"/>
        </w:rPr>
      </w:pPr>
    </w:p>
    <w:p w14:paraId="330A789E" w14:textId="77777777" w:rsidR="000E5477" w:rsidRPr="005F0423" w:rsidRDefault="000E5477" w:rsidP="001F0066">
      <w:pPr>
        <w:pStyle w:val="SubjectSpecification-ContractCzechRadio"/>
        <w:rPr>
          <w:color w:val="auto"/>
        </w:rPr>
      </w:pPr>
    </w:p>
    <w:p w14:paraId="33C215CC" w14:textId="77777777" w:rsidR="000E5477" w:rsidRPr="005F0423" w:rsidRDefault="000E5477" w:rsidP="001F0066">
      <w:pPr>
        <w:pStyle w:val="SubjectSpecification-ContractCzechRadio"/>
        <w:rPr>
          <w:color w:val="auto"/>
        </w:rPr>
      </w:pPr>
    </w:p>
    <w:p w14:paraId="37CB0921" w14:textId="77777777" w:rsidR="000E5477" w:rsidRPr="005F0423" w:rsidRDefault="000E5477" w:rsidP="001F0066">
      <w:pPr>
        <w:pStyle w:val="SubjectSpecification-ContractCzechRadio"/>
        <w:rPr>
          <w:color w:val="auto"/>
        </w:rPr>
      </w:pPr>
    </w:p>
    <w:p w14:paraId="0329FE8D" w14:textId="77777777" w:rsidR="000E5477" w:rsidRPr="005F0423" w:rsidRDefault="000E5477" w:rsidP="001F0066">
      <w:pPr>
        <w:pStyle w:val="SubjectSpecification-ContractCzechRadio"/>
        <w:rPr>
          <w:color w:val="auto"/>
        </w:rPr>
      </w:pPr>
    </w:p>
    <w:p w14:paraId="7D17063D" w14:textId="77777777" w:rsidR="000E5477" w:rsidRPr="005F0423" w:rsidRDefault="000E5477" w:rsidP="001F0066">
      <w:pPr>
        <w:pStyle w:val="SubjectSpecification-ContractCzechRadio"/>
        <w:rPr>
          <w:color w:val="auto"/>
        </w:rPr>
      </w:pPr>
    </w:p>
    <w:p w14:paraId="77575A01" w14:textId="77777777" w:rsidR="000E5477" w:rsidRPr="005F0423" w:rsidRDefault="000E5477" w:rsidP="001F0066">
      <w:pPr>
        <w:pStyle w:val="SubjectSpecification-ContractCzechRadio"/>
        <w:rPr>
          <w:color w:val="auto"/>
        </w:rPr>
      </w:pPr>
    </w:p>
    <w:p w14:paraId="6D24D544" w14:textId="77777777" w:rsidR="000E5477" w:rsidRPr="005F0423" w:rsidRDefault="000E5477" w:rsidP="001F0066">
      <w:pPr>
        <w:pStyle w:val="SubjectSpecification-ContractCzechRadio"/>
        <w:rPr>
          <w:color w:val="auto"/>
        </w:rPr>
      </w:pPr>
    </w:p>
    <w:p w14:paraId="39168A1D" w14:textId="77777777" w:rsidR="000E5477" w:rsidRPr="005F0423" w:rsidRDefault="000E5477" w:rsidP="001F0066">
      <w:pPr>
        <w:pStyle w:val="SubjectSpecification-ContractCzechRadio"/>
        <w:rPr>
          <w:color w:val="auto"/>
        </w:rPr>
      </w:pPr>
    </w:p>
    <w:p w14:paraId="30BD507B" w14:textId="77777777" w:rsidR="00441D03" w:rsidRPr="005F0423" w:rsidRDefault="00441D03" w:rsidP="001F0066">
      <w:pPr>
        <w:pStyle w:val="SubjectSpecification-ContractCzechRadio"/>
        <w:rPr>
          <w:color w:val="auto"/>
        </w:rPr>
      </w:pPr>
    </w:p>
    <w:p w14:paraId="69C53F45" w14:textId="77777777" w:rsidR="00441D03" w:rsidRPr="005F0423" w:rsidRDefault="00441D03" w:rsidP="001F0066">
      <w:pPr>
        <w:pStyle w:val="SubjectSpecification-ContractCzechRadio"/>
        <w:rPr>
          <w:color w:val="auto"/>
        </w:rPr>
      </w:pPr>
    </w:p>
    <w:p w14:paraId="4F1929EF" w14:textId="77777777" w:rsidR="00441D03" w:rsidRPr="005F0423" w:rsidRDefault="00441D03" w:rsidP="001F0066">
      <w:pPr>
        <w:pStyle w:val="SubjectSpecification-ContractCzechRadio"/>
        <w:rPr>
          <w:color w:val="auto"/>
        </w:rPr>
      </w:pPr>
    </w:p>
    <w:p w14:paraId="136A96EF" w14:textId="77777777" w:rsidR="00441D03" w:rsidRPr="005F0423" w:rsidRDefault="00441D03" w:rsidP="001F0066">
      <w:pPr>
        <w:pStyle w:val="SubjectSpecification-ContractCzechRadio"/>
        <w:rPr>
          <w:color w:val="auto"/>
        </w:rPr>
      </w:pPr>
    </w:p>
    <w:p w14:paraId="7B2D11E2" w14:textId="77777777" w:rsidR="00795858" w:rsidRPr="005F0423" w:rsidRDefault="00861CE5" w:rsidP="008B6C82">
      <w:pPr>
        <w:pStyle w:val="Nzev"/>
        <w:spacing w:after="0"/>
        <w:contextualSpacing w:val="0"/>
        <w:jc w:val="left"/>
        <w:rPr>
          <w:color w:val="auto"/>
          <w:sz w:val="20"/>
        </w:rPr>
      </w:pPr>
      <w:r w:rsidRPr="005F0423">
        <w:rPr>
          <w:color w:val="auto"/>
          <w:sz w:val="20"/>
        </w:rPr>
        <w:br w:type="page"/>
      </w:r>
    </w:p>
    <w:p w14:paraId="0B13FAC0" w14:textId="77777777" w:rsidR="00CA3172" w:rsidRPr="005F0423" w:rsidRDefault="00861CE5" w:rsidP="00CA3172">
      <w:pPr>
        <w:pStyle w:val="Nzev"/>
        <w:spacing w:after="0"/>
        <w:contextualSpacing w:val="0"/>
        <w:rPr>
          <w:color w:val="auto"/>
          <w:sz w:val="28"/>
          <w:szCs w:val="28"/>
        </w:rPr>
      </w:pPr>
      <w:r w:rsidRPr="005F0423">
        <w:rPr>
          <w:noProof/>
          <w:color w:val="auto"/>
          <w:sz w:val="28"/>
          <w:szCs w:val="28"/>
          <w:lang w:eastAsia="cs-CZ"/>
        </w:rPr>
        <w:lastRenderedPageBreak/>
        <mc:AlternateContent>
          <mc:Choice Requires="wps">
            <w:drawing>
              <wp:anchor distT="0" distB="0" distL="114300" distR="114300" simplePos="0" relativeHeight="251660288" behindDoc="0" locked="0" layoutInCell="1" allowOverlap="1" wp14:anchorId="08043B94" wp14:editId="256E4A8C">
                <wp:simplePos x="0" y="0"/>
                <wp:positionH relativeFrom="page">
                  <wp:posOffset>3094990</wp:posOffset>
                </wp:positionH>
                <wp:positionV relativeFrom="page">
                  <wp:posOffset>597535</wp:posOffset>
                </wp:positionV>
                <wp:extent cx="3441700" cy="428625"/>
                <wp:effectExtent l="0" t="0" r="0" b="0"/>
                <wp:wrapNone/>
                <wp:docPr id="11" name="Textové pole 11"/>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txbx>
                        <w:txbxContent>
                          <w:p w14:paraId="00BDC612" w14:textId="77777777" w:rsidR="002A2C2D" w:rsidRPr="00321BCC" w:rsidRDefault="002A2C2D" w:rsidP="00CA3172">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08043B94" id="Textové pole 11" o:spid="_x0000_s1031" type="#_x0000_t202" style="position:absolute;left:0;text-align:left;margin-left:243.7pt;margin-top:47.05pt;width:271pt;height:33.7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" filled="f" stroked="f" strokeweight=".5pt">
                <v:textbox inset="0,0,0,0">
                  <w:txbxContent>
                    <w:p w14:paraId="00BDC612" w14:textId="77777777" w:rsidR="002A2C2D" w:rsidRPr="00321BCC" w:rsidRDefault="002A2C2D" w:rsidP="00CA3172">
                      <w:pPr>
                        <w:pStyle w:val="DocumentTitleCzechRadio"/>
                      </w:pPr>
                    </w:p>
                  </w:txbxContent>
                </v:textbox>
                <w10:wrap anchorx="page" anchory="page"/>
              </v:shape>
            </w:pict>
          </mc:Fallback>
        </mc:AlternateContent>
      </w:r>
      <w:r w:rsidRPr="005F0423">
        <w:rPr>
          <w:noProof/>
          <w:color w:val="auto"/>
          <w:sz w:val="28"/>
          <w:szCs w:val="28"/>
          <w:lang w:eastAsia="cs-CZ"/>
        </w:rPr>
        <mc:AlternateContent>
          <mc:Choice Requires="wps">
            <w:drawing>
              <wp:anchor distT="0" distB="0" distL="114300" distR="114300" simplePos="0" relativeHeight="251662336" behindDoc="0" locked="0" layoutInCell="1" allowOverlap="1" wp14:anchorId="132EB607" wp14:editId="0209E3DE">
                <wp:simplePos x="0" y="0"/>
                <wp:positionH relativeFrom="page">
                  <wp:posOffset>3094990</wp:posOffset>
                </wp:positionH>
                <wp:positionV relativeFrom="page">
                  <wp:posOffset>597535</wp:posOffset>
                </wp:positionV>
                <wp:extent cx="3441700" cy="428625"/>
                <wp:effectExtent l="0" t="0" r="0" b="0"/>
                <wp:wrapNone/>
                <wp:docPr id="14" name="Textové pole 1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txbx>
                        <w:txbxContent>
                          <w:p w14:paraId="22A772C0" w14:textId="77777777" w:rsidR="002A2C2D" w:rsidRPr="00321BCC" w:rsidRDefault="002A2C2D" w:rsidP="00CA3172">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132EB607" id="Textové pole 14" o:spid="_x0000_s1032" type="#_x0000_t202" style="position:absolute;left:0;text-align:left;margin-left:243.7pt;margin-top:47.05pt;width:271pt;height:33.7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" filled="f" stroked="f" strokeweight=".5pt">
                <v:textbox inset="0,0,0,0">
                  <w:txbxContent>
                    <w:p w14:paraId="22A772C0" w14:textId="77777777" w:rsidR="002A2C2D" w:rsidRPr="00321BCC" w:rsidRDefault="002A2C2D" w:rsidP="00CA3172">
                      <w:pPr>
                        <w:pStyle w:val="DocumentTitleCzechRadio"/>
                      </w:pPr>
                    </w:p>
                  </w:txbxContent>
                </v:textbox>
                <w10:wrap anchorx="page" anchory="page"/>
              </v:shape>
            </w:pict>
          </mc:Fallback>
        </mc:AlternateContent>
      </w:r>
      <w:r w:rsidR="00CA3172" w:rsidRPr="005F0423">
        <w:rPr>
          <w:color w:val="auto"/>
          <w:sz w:val="28"/>
          <w:szCs w:val="28"/>
        </w:rPr>
        <w:t xml:space="preserve">DÍLČÍ SMLOUVA O </w:t>
      </w:r>
      <w:r w:rsidR="00AF088E" w:rsidRPr="005F0423">
        <w:rPr>
          <w:color w:val="auto"/>
          <w:sz w:val="28"/>
          <w:szCs w:val="28"/>
        </w:rPr>
        <w:t>POSKYTOVÁNÍ SLUŽEB</w:t>
      </w:r>
      <w:r w:rsidRPr="005F0423">
        <w:rPr>
          <w:color w:val="auto"/>
          <w:sz w:val="28"/>
          <w:szCs w:val="28"/>
        </w:rPr>
        <w:t xml:space="preserve"> č. [</w:t>
      </w:r>
      <w:r w:rsidRPr="005F0423">
        <w:rPr>
          <w:color w:val="auto"/>
          <w:sz w:val="28"/>
          <w:szCs w:val="28"/>
          <w:highlight w:val="yellow"/>
        </w:rPr>
        <w:t>DOPLNIT</w:t>
      </w:r>
      <w:r w:rsidRPr="005F0423">
        <w:rPr>
          <w:color w:val="auto"/>
          <w:sz w:val="28"/>
          <w:szCs w:val="28"/>
        </w:rPr>
        <w:t>]</w:t>
      </w:r>
    </w:p>
    <w:p w14:paraId="18873DBE" w14:textId="77777777" w:rsidR="00CA3172" w:rsidRPr="005F0423" w:rsidRDefault="00861CE5" w:rsidP="00CA3172">
      <w:pPr>
        <w:jc w:val="center"/>
      </w:pPr>
      <w:r w:rsidRPr="005F0423">
        <w:t xml:space="preserve">k rámcové </w:t>
      </w:r>
      <w:r w:rsidR="002A2C2D" w:rsidRPr="005F0423">
        <w:t xml:space="preserve">dohodě </w:t>
      </w:r>
      <w:r w:rsidRPr="005F0423">
        <w:t xml:space="preserve">o </w:t>
      </w:r>
      <w:r w:rsidR="00AF088E" w:rsidRPr="005F0423">
        <w:t xml:space="preserve">poskytování služeb </w:t>
      </w:r>
      <w:r w:rsidR="008146A5" w:rsidRPr="005F0423">
        <w:t xml:space="preserve">s jedním účastníkem </w:t>
      </w:r>
      <w:r w:rsidRPr="005F0423">
        <w:t xml:space="preserve">ze dne </w:t>
      </w:r>
      <w:r w:rsidRPr="005F0423">
        <w:rPr>
          <w:b/>
        </w:rPr>
        <w:t>[</w:t>
      </w:r>
      <w:r w:rsidRPr="005F0423">
        <w:rPr>
          <w:b/>
          <w:highlight w:val="yellow"/>
        </w:rPr>
        <w:t>DOPLNIT</w:t>
      </w:r>
      <w:r w:rsidRPr="005F0423">
        <w:rPr>
          <w:b/>
        </w:rPr>
        <w:t>]</w:t>
      </w:r>
    </w:p>
    <w:p w14:paraId="17585906" w14:textId="77777777" w:rsidR="00CA3172" w:rsidRPr="005F0423" w:rsidRDefault="00CA3172" w:rsidP="00CA3172">
      <w:pPr>
        <w:pStyle w:val="SubjectName-ContractCzechRadio"/>
        <w:rPr>
          <w:color w:val="auto"/>
        </w:rPr>
      </w:pPr>
    </w:p>
    <w:p w14:paraId="335BFB18" w14:textId="77777777" w:rsidR="00CA3172" w:rsidRPr="005F0423" w:rsidRDefault="00861CE5" w:rsidP="00CA3172">
      <w:pPr>
        <w:pStyle w:val="SubjectName-ContractCzechRadio"/>
        <w:rPr>
          <w:color w:val="auto"/>
        </w:rPr>
      </w:pPr>
      <w:r w:rsidRPr="005F0423">
        <w:rPr>
          <w:color w:val="auto"/>
        </w:rPr>
        <w:t>Český rozhlas</w:t>
      </w:r>
    </w:p>
    <w:p w14:paraId="6ABC9F3C" w14:textId="77777777" w:rsidR="00CA3172" w:rsidRPr="005F0423" w:rsidRDefault="00861CE5" w:rsidP="00CA3172">
      <w:pPr>
        <w:pStyle w:val="SubjectSpecification-ContractCzechRadio"/>
        <w:rPr>
          <w:color w:val="auto"/>
        </w:rPr>
      </w:pPr>
      <w:r w:rsidRPr="005F0423">
        <w:rPr>
          <w:color w:val="auto"/>
        </w:rPr>
        <w:t>zřízený zákonem č. 484/1991 Sb., o Českém rozhlasu</w:t>
      </w:r>
    </w:p>
    <w:p w14:paraId="6135A0A1" w14:textId="77777777" w:rsidR="00CA3172" w:rsidRPr="005F0423" w:rsidRDefault="00861CE5" w:rsidP="00CA3172">
      <w:pPr>
        <w:pStyle w:val="SubjectSpecification-ContractCzechRadio"/>
        <w:rPr>
          <w:color w:val="auto"/>
        </w:rPr>
      </w:pPr>
      <w:r w:rsidRPr="005F0423">
        <w:rPr>
          <w:color w:val="auto"/>
        </w:rPr>
        <w:t>nezapisuje se do obchodního rejstříku</w:t>
      </w:r>
    </w:p>
    <w:p w14:paraId="6160268A" w14:textId="77777777" w:rsidR="00CA3172" w:rsidRPr="005F0423" w:rsidRDefault="00861CE5" w:rsidP="00CA3172">
      <w:pPr>
        <w:pStyle w:val="SubjectSpecification-ContractCzechRadio"/>
        <w:rPr>
          <w:color w:val="auto"/>
        </w:rPr>
      </w:pPr>
      <w:r w:rsidRPr="005F0423">
        <w:rPr>
          <w:color w:val="auto"/>
        </w:rPr>
        <w:t>se sídlem Vinohradská 12, 120 99 Praha 2</w:t>
      </w:r>
    </w:p>
    <w:p w14:paraId="40B3651C" w14:textId="77777777" w:rsidR="00CA3172" w:rsidRPr="005F0423" w:rsidRDefault="00861CE5" w:rsidP="00EB147F">
      <w:pPr>
        <w:pStyle w:val="SubjectSpecification-ContractCzechRadio"/>
        <w:rPr>
          <w:color w:val="auto"/>
        </w:rPr>
      </w:pPr>
      <w:r w:rsidRPr="005F0423">
        <w:rPr>
          <w:color w:val="auto"/>
        </w:rPr>
        <w:t xml:space="preserve">zastoupený: </w:t>
      </w:r>
      <w:r w:rsidR="00EB147F" w:rsidRPr="007A715B">
        <w:rPr>
          <w:color w:val="auto"/>
          <w:highlight w:val="yellow"/>
        </w:rPr>
        <w:t>_ZASTUPUJE_</w:t>
      </w:r>
    </w:p>
    <w:p w14:paraId="3D3AA901" w14:textId="77777777" w:rsidR="00CA3172" w:rsidRPr="005F0423" w:rsidRDefault="00861CE5" w:rsidP="00CA3172">
      <w:pPr>
        <w:pStyle w:val="SubjectSpecification-ContractCzechRadio"/>
        <w:rPr>
          <w:color w:val="auto"/>
        </w:rPr>
      </w:pPr>
      <w:r w:rsidRPr="005F0423">
        <w:rPr>
          <w:color w:val="auto"/>
        </w:rPr>
        <w:t>IČ</w:t>
      </w:r>
      <w:r w:rsidR="00BB5BFE">
        <w:rPr>
          <w:color w:val="auto"/>
        </w:rPr>
        <w:t>O</w:t>
      </w:r>
      <w:r w:rsidRPr="005F0423">
        <w:rPr>
          <w:color w:val="auto"/>
        </w:rPr>
        <w:t xml:space="preserve"> 45245053, DIČ CZ45245053</w:t>
      </w:r>
    </w:p>
    <w:p w14:paraId="0E72704C" w14:textId="77777777" w:rsidR="00CA3172" w:rsidRPr="005F0423" w:rsidRDefault="00861CE5" w:rsidP="00CA3172">
      <w:pPr>
        <w:pStyle w:val="SubjectSpecification-ContractCzechRadio"/>
        <w:rPr>
          <w:color w:val="auto"/>
        </w:rPr>
      </w:pPr>
      <w:r w:rsidRPr="005F0423">
        <w:rPr>
          <w:color w:val="auto"/>
        </w:rPr>
        <w:t xml:space="preserve">bankovní spojení: </w:t>
      </w:r>
      <w:proofErr w:type="spellStart"/>
      <w:r w:rsidRPr="005F0423">
        <w:rPr>
          <w:color w:val="auto"/>
        </w:rPr>
        <w:t>Raiffeisenbank</w:t>
      </w:r>
      <w:proofErr w:type="spellEnd"/>
      <w:r w:rsidRPr="005F0423">
        <w:rPr>
          <w:color w:val="auto"/>
        </w:rPr>
        <w:t xml:space="preserve"> a.s., č. </w:t>
      </w:r>
      <w:proofErr w:type="spellStart"/>
      <w:r w:rsidRPr="005F0423">
        <w:rPr>
          <w:color w:val="auto"/>
        </w:rPr>
        <w:t>ú.</w:t>
      </w:r>
      <w:proofErr w:type="spellEnd"/>
      <w:r w:rsidRPr="005F0423">
        <w:rPr>
          <w:color w:val="auto"/>
        </w:rPr>
        <w:t>: 1001040797/5500</w:t>
      </w:r>
    </w:p>
    <w:p w14:paraId="574ABA6C" w14:textId="77777777" w:rsidR="00351349" w:rsidRPr="005F0423" w:rsidRDefault="00861CE5" w:rsidP="00351349">
      <w:pPr>
        <w:pStyle w:val="SubjectSpecification-ContractCzechRadio"/>
        <w:rPr>
          <w:color w:val="auto"/>
        </w:rPr>
      </w:pPr>
      <w:r w:rsidRPr="005F0423">
        <w:rPr>
          <w:color w:val="auto"/>
        </w:rPr>
        <w:t xml:space="preserve">zástupce pro věcná jednání </w:t>
      </w:r>
      <w:r w:rsidRPr="005F0423">
        <w:rPr>
          <w:color w:val="auto"/>
        </w:rPr>
        <w:tab/>
      </w:r>
      <w:r w:rsidRPr="005F0423">
        <w:rPr>
          <w:rFonts w:cs="Arial"/>
          <w:color w:val="auto"/>
          <w:szCs w:val="20"/>
        </w:rPr>
        <w:t>[</w:t>
      </w:r>
      <w:r w:rsidRPr="005F0423">
        <w:rPr>
          <w:rFonts w:cs="Arial"/>
          <w:color w:val="auto"/>
          <w:szCs w:val="20"/>
          <w:highlight w:val="yellow"/>
        </w:rPr>
        <w:t>DOPLNIT</w:t>
      </w:r>
      <w:r w:rsidRPr="005F0423">
        <w:rPr>
          <w:rFonts w:cs="Arial"/>
          <w:color w:val="auto"/>
          <w:szCs w:val="20"/>
        </w:rPr>
        <w:t>]</w:t>
      </w:r>
    </w:p>
    <w:p w14:paraId="68DE9E85" w14:textId="77777777" w:rsidR="00351349" w:rsidRPr="005F0423" w:rsidRDefault="00861CE5" w:rsidP="00351349">
      <w:pPr>
        <w:pStyle w:val="SubjectSpecification-ContractCzechRadio"/>
        <w:rPr>
          <w:color w:val="auto"/>
        </w:rPr>
      </w:pPr>
      <w:r w:rsidRPr="005F0423">
        <w:rPr>
          <w:color w:val="auto"/>
        </w:rPr>
        <w:tab/>
      </w:r>
      <w:r w:rsidRPr="005F0423">
        <w:rPr>
          <w:color w:val="auto"/>
        </w:rPr>
        <w:tab/>
      </w:r>
      <w:r w:rsidRPr="005F0423">
        <w:rPr>
          <w:color w:val="auto"/>
        </w:rPr>
        <w:tab/>
      </w:r>
      <w:r w:rsidRPr="005F0423">
        <w:rPr>
          <w:color w:val="auto"/>
        </w:rPr>
        <w:tab/>
      </w:r>
      <w:r w:rsidRPr="005F0423">
        <w:rPr>
          <w:color w:val="auto"/>
        </w:rPr>
        <w:tab/>
      </w:r>
      <w:r w:rsidRPr="005F0423">
        <w:rPr>
          <w:color w:val="auto"/>
        </w:rPr>
        <w:tab/>
      </w:r>
      <w:r w:rsidRPr="005F0423">
        <w:rPr>
          <w:color w:val="auto"/>
        </w:rPr>
        <w:tab/>
      </w:r>
      <w:r w:rsidRPr="005F0423">
        <w:rPr>
          <w:color w:val="auto"/>
        </w:rPr>
        <w:tab/>
      </w:r>
      <w:r w:rsidRPr="005F0423">
        <w:rPr>
          <w:color w:val="auto"/>
        </w:rPr>
        <w:tab/>
        <w:t xml:space="preserve">tel.: +420 </w:t>
      </w:r>
      <w:r w:rsidRPr="005F0423">
        <w:rPr>
          <w:rFonts w:cs="Arial"/>
          <w:color w:val="auto"/>
          <w:szCs w:val="20"/>
        </w:rPr>
        <w:t>[</w:t>
      </w:r>
      <w:r w:rsidRPr="005F0423">
        <w:rPr>
          <w:rFonts w:cs="Arial"/>
          <w:color w:val="auto"/>
          <w:szCs w:val="20"/>
          <w:highlight w:val="yellow"/>
        </w:rPr>
        <w:t>DOPLNIT</w:t>
      </w:r>
      <w:r w:rsidRPr="005F0423">
        <w:rPr>
          <w:rFonts w:cs="Arial"/>
          <w:color w:val="auto"/>
          <w:szCs w:val="20"/>
        </w:rPr>
        <w:t>]</w:t>
      </w:r>
    </w:p>
    <w:p w14:paraId="3F7433A0" w14:textId="77777777" w:rsidR="00351349" w:rsidRPr="005F0423" w:rsidRDefault="00861CE5" w:rsidP="00351349">
      <w:pPr>
        <w:pStyle w:val="SubjectSpecification-ContractCzechRadio"/>
        <w:rPr>
          <w:color w:val="auto"/>
        </w:rPr>
      </w:pPr>
      <w:r w:rsidRPr="005F0423">
        <w:rPr>
          <w:color w:val="auto"/>
        </w:rPr>
        <w:tab/>
      </w:r>
      <w:r w:rsidRPr="005F0423">
        <w:rPr>
          <w:color w:val="auto"/>
        </w:rPr>
        <w:tab/>
      </w:r>
      <w:r w:rsidRPr="005F0423">
        <w:rPr>
          <w:color w:val="auto"/>
        </w:rPr>
        <w:tab/>
      </w:r>
      <w:r w:rsidRPr="005F0423">
        <w:rPr>
          <w:color w:val="auto"/>
        </w:rPr>
        <w:tab/>
      </w:r>
      <w:r w:rsidRPr="005F0423">
        <w:rPr>
          <w:color w:val="auto"/>
        </w:rPr>
        <w:tab/>
      </w:r>
      <w:r w:rsidRPr="005F0423">
        <w:rPr>
          <w:color w:val="auto"/>
        </w:rPr>
        <w:tab/>
      </w:r>
      <w:r w:rsidRPr="005F0423">
        <w:rPr>
          <w:color w:val="auto"/>
        </w:rPr>
        <w:tab/>
      </w:r>
      <w:r w:rsidRPr="005F0423">
        <w:rPr>
          <w:color w:val="auto"/>
        </w:rPr>
        <w:tab/>
      </w:r>
      <w:r w:rsidRPr="005F0423">
        <w:rPr>
          <w:color w:val="auto"/>
        </w:rPr>
        <w:tab/>
        <w:t xml:space="preserve">e-mail: </w:t>
      </w:r>
      <w:r w:rsidRPr="005F0423">
        <w:rPr>
          <w:rFonts w:cs="Arial"/>
          <w:color w:val="auto"/>
          <w:szCs w:val="20"/>
        </w:rPr>
        <w:t>[</w:t>
      </w:r>
      <w:r w:rsidRPr="005F0423">
        <w:rPr>
          <w:rFonts w:cs="Arial"/>
          <w:color w:val="auto"/>
          <w:szCs w:val="20"/>
          <w:highlight w:val="yellow"/>
        </w:rPr>
        <w:t>DOPLNIT</w:t>
      </w:r>
      <w:r w:rsidRPr="005F0423">
        <w:rPr>
          <w:rFonts w:cs="Arial"/>
          <w:color w:val="auto"/>
          <w:szCs w:val="20"/>
        </w:rPr>
        <w:t>]</w:t>
      </w:r>
    </w:p>
    <w:p w14:paraId="67ED5CC3" w14:textId="77777777" w:rsidR="002A2C2D" w:rsidRPr="005F0423" w:rsidRDefault="002A2C2D" w:rsidP="00351349">
      <w:pPr>
        <w:pStyle w:val="SubjectSpecification-ContractCzechRadio"/>
        <w:rPr>
          <w:color w:val="auto"/>
        </w:rPr>
      </w:pPr>
    </w:p>
    <w:p w14:paraId="180C844D" w14:textId="77777777" w:rsidR="00CA3172" w:rsidRPr="005F0423" w:rsidRDefault="00861CE5" w:rsidP="00CA3172">
      <w:pPr>
        <w:pStyle w:val="SubjectSpecification-ContractCzechRadio"/>
        <w:rPr>
          <w:color w:val="auto"/>
        </w:rPr>
      </w:pPr>
      <w:r w:rsidRPr="005F0423">
        <w:rPr>
          <w:color w:val="auto"/>
        </w:rPr>
        <w:t>(dále jen jako „</w:t>
      </w:r>
      <w:r w:rsidRPr="005F0423">
        <w:rPr>
          <w:b/>
          <w:color w:val="auto"/>
        </w:rPr>
        <w:t>objednatel</w:t>
      </w:r>
      <w:r w:rsidRPr="005F0423">
        <w:rPr>
          <w:color w:val="auto"/>
        </w:rPr>
        <w:t>“)</w:t>
      </w:r>
    </w:p>
    <w:p w14:paraId="333C412F" w14:textId="77777777" w:rsidR="002A2C2D" w:rsidRPr="005F0423" w:rsidRDefault="002A2C2D" w:rsidP="00CA3172">
      <w:pPr>
        <w:pStyle w:val="SubjectSpecification-ContractCzechRadio"/>
        <w:rPr>
          <w:color w:val="auto"/>
        </w:rPr>
      </w:pPr>
    </w:p>
    <w:p w14:paraId="299D7F4B" w14:textId="77777777" w:rsidR="00CA3172" w:rsidRPr="005F0423" w:rsidRDefault="00861CE5" w:rsidP="003117BB">
      <w:pPr>
        <w:jc w:val="center"/>
      </w:pPr>
      <w:r w:rsidRPr="005F0423">
        <w:t>a</w:t>
      </w:r>
    </w:p>
    <w:p w14:paraId="1A292435" w14:textId="77777777" w:rsidR="002A2C2D" w:rsidRPr="005F0423" w:rsidRDefault="002A2C2D" w:rsidP="003117BB">
      <w:pPr>
        <w:jc w:val="center"/>
      </w:pPr>
    </w:p>
    <w:p w14:paraId="375ED56E" w14:textId="77777777" w:rsidR="00351349" w:rsidRPr="005F0423" w:rsidRDefault="00861CE5" w:rsidP="00351349">
      <w:pPr>
        <w:pStyle w:val="SubjectName-ContractCzechRadio"/>
        <w:rPr>
          <w:rFonts w:cs="Arial"/>
          <w:color w:val="auto"/>
          <w:szCs w:val="20"/>
        </w:rPr>
      </w:pPr>
      <w:r w:rsidRPr="005F0423">
        <w:rPr>
          <w:rFonts w:cs="Arial"/>
          <w:color w:val="auto"/>
          <w:szCs w:val="20"/>
        </w:rPr>
        <w:t>[</w:t>
      </w:r>
      <w:r w:rsidRPr="005F0423">
        <w:rPr>
          <w:rFonts w:cs="Arial"/>
          <w:color w:val="auto"/>
          <w:szCs w:val="20"/>
          <w:highlight w:val="yellow"/>
        </w:rPr>
        <w:t>DOPLNIT JMÉNO A PŘÍJMENÍ NEBO FIRMU POSKYTOVATELE</w:t>
      </w:r>
      <w:r w:rsidRPr="005F0423">
        <w:rPr>
          <w:rFonts w:cs="Arial"/>
          <w:color w:val="auto"/>
          <w:szCs w:val="20"/>
        </w:rPr>
        <w:t>]</w:t>
      </w:r>
    </w:p>
    <w:p w14:paraId="4C2E9E13" w14:textId="77777777" w:rsidR="00351349" w:rsidRPr="005F0423" w:rsidRDefault="00861CE5" w:rsidP="00351349">
      <w:pPr>
        <w:pStyle w:val="SubjectSpecification-ContractCzechRadio"/>
        <w:rPr>
          <w:color w:val="auto"/>
        </w:rPr>
      </w:pPr>
      <w:r w:rsidRPr="005F0423">
        <w:rPr>
          <w:rFonts w:cs="Arial"/>
          <w:color w:val="auto"/>
          <w:szCs w:val="20"/>
          <w:highlight w:val="yellow"/>
        </w:rPr>
        <w:t>[DOPLNIT ZÁPIS POSKYTOVATELE VE VEŘEJNÉM REJSTŘÍKU]</w:t>
      </w:r>
    </w:p>
    <w:p w14:paraId="337312D3" w14:textId="77777777" w:rsidR="00351349" w:rsidRPr="005F0423" w:rsidRDefault="00861CE5" w:rsidP="00351349">
      <w:pPr>
        <w:pStyle w:val="SubjectSpecification-ContractCzechRadio"/>
        <w:rPr>
          <w:rFonts w:cs="Arial"/>
          <w:color w:val="auto"/>
          <w:szCs w:val="20"/>
        </w:rPr>
      </w:pPr>
      <w:r w:rsidRPr="005F0423">
        <w:rPr>
          <w:rFonts w:cs="Arial"/>
          <w:color w:val="auto"/>
          <w:szCs w:val="20"/>
        </w:rPr>
        <w:t>[</w:t>
      </w:r>
      <w:r w:rsidRPr="005F0423">
        <w:rPr>
          <w:rFonts w:cs="Arial"/>
          <w:color w:val="auto"/>
          <w:szCs w:val="20"/>
          <w:highlight w:val="yellow"/>
        </w:rPr>
        <w:t>DOPLNIT MÍSTO PODNIKÁNÍ/BYDLIŠTĚ/SÍDLO POSKYTOVATELE</w:t>
      </w:r>
      <w:r w:rsidRPr="005F0423">
        <w:rPr>
          <w:rFonts w:cs="Arial"/>
          <w:color w:val="auto"/>
          <w:szCs w:val="20"/>
        </w:rPr>
        <w:t>]</w:t>
      </w:r>
    </w:p>
    <w:p w14:paraId="60A5ECE9" w14:textId="77777777" w:rsidR="00351349" w:rsidRPr="005F0423" w:rsidRDefault="00861CE5" w:rsidP="00351349">
      <w:pPr>
        <w:pStyle w:val="SubjectSpecification-ContractCzechRadio"/>
        <w:rPr>
          <w:color w:val="auto"/>
        </w:rPr>
      </w:pPr>
      <w:r w:rsidRPr="005F0423">
        <w:rPr>
          <w:rFonts w:cs="Arial"/>
          <w:color w:val="auto"/>
          <w:szCs w:val="20"/>
        </w:rPr>
        <w:t>[</w:t>
      </w:r>
      <w:r w:rsidRPr="005F0423">
        <w:rPr>
          <w:rFonts w:cs="Arial"/>
          <w:color w:val="auto"/>
          <w:szCs w:val="20"/>
          <w:highlight w:val="yellow"/>
        </w:rPr>
        <w:t>V PŘÍPADĚ PRÁVNICKÉ OSOBY DOPLNIT ZÁSTUPCE</w:t>
      </w:r>
      <w:r w:rsidRPr="005F0423">
        <w:rPr>
          <w:rFonts w:cs="Arial"/>
          <w:color w:val="auto"/>
          <w:szCs w:val="20"/>
        </w:rPr>
        <w:t>]</w:t>
      </w:r>
    </w:p>
    <w:p w14:paraId="587E92B1" w14:textId="77777777" w:rsidR="00351349" w:rsidRPr="005F0423" w:rsidRDefault="00861CE5" w:rsidP="00351349">
      <w:pPr>
        <w:pStyle w:val="SubjectSpecification-ContractCzechRadio"/>
        <w:rPr>
          <w:rFonts w:cs="Arial"/>
          <w:color w:val="auto"/>
          <w:szCs w:val="20"/>
        </w:rPr>
      </w:pPr>
      <w:r w:rsidRPr="005F0423">
        <w:rPr>
          <w:rFonts w:cs="Arial"/>
          <w:color w:val="auto"/>
          <w:szCs w:val="20"/>
        </w:rPr>
        <w:t>[</w:t>
      </w:r>
      <w:r w:rsidRPr="005F0423">
        <w:rPr>
          <w:rFonts w:cs="Arial"/>
          <w:color w:val="auto"/>
          <w:szCs w:val="20"/>
          <w:highlight w:val="yellow"/>
        </w:rPr>
        <w:t>DOPLNIT RČ nebo IČ</w:t>
      </w:r>
      <w:r w:rsidR="00BB5BFE">
        <w:rPr>
          <w:rFonts w:cs="Arial"/>
          <w:color w:val="auto"/>
          <w:szCs w:val="20"/>
          <w:highlight w:val="yellow"/>
        </w:rPr>
        <w:t>O</w:t>
      </w:r>
      <w:r w:rsidRPr="005F0423">
        <w:rPr>
          <w:rFonts w:cs="Arial"/>
          <w:color w:val="auto"/>
          <w:szCs w:val="20"/>
          <w:highlight w:val="yellow"/>
        </w:rPr>
        <w:t>, DIČ POSKYTOVATELE</w:t>
      </w:r>
      <w:r w:rsidRPr="005F0423">
        <w:rPr>
          <w:rFonts w:cs="Arial"/>
          <w:color w:val="auto"/>
          <w:szCs w:val="20"/>
        </w:rPr>
        <w:t>]</w:t>
      </w:r>
    </w:p>
    <w:p w14:paraId="0ACE674C" w14:textId="77777777" w:rsidR="00351349" w:rsidRPr="005F0423" w:rsidRDefault="00861CE5" w:rsidP="00351349">
      <w:pPr>
        <w:pStyle w:val="SubjectSpecification-ContractCzechRadio"/>
        <w:rPr>
          <w:rFonts w:cs="Arial"/>
          <w:color w:val="auto"/>
          <w:szCs w:val="20"/>
        </w:rPr>
      </w:pPr>
      <w:r w:rsidRPr="005F0423">
        <w:rPr>
          <w:color w:val="auto"/>
        </w:rPr>
        <w:t xml:space="preserve">bankovní spojení: </w:t>
      </w:r>
      <w:r w:rsidRPr="005F0423">
        <w:rPr>
          <w:rFonts w:cs="Arial"/>
          <w:color w:val="auto"/>
          <w:szCs w:val="20"/>
        </w:rPr>
        <w:t>[</w:t>
      </w:r>
      <w:r w:rsidRPr="005F0423">
        <w:rPr>
          <w:rFonts w:cs="Arial"/>
          <w:color w:val="auto"/>
          <w:szCs w:val="20"/>
          <w:highlight w:val="yellow"/>
        </w:rPr>
        <w:t>DOPLNIT</w:t>
      </w:r>
      <w:r w:rsidRPr="005F0423">
        <w:rPr>
          <w:rFonts w:cs="Arial"/>
          <w:color w:val="auto"/>
          <w:szCs w:val="20"/>
        </w:rPr>
        <w:t xml:space="preserve">], </w:t>
      </w:r>
      <w:proofErr w:type="spellStart"/>
      <w:r w:rsidRPr="005F0423">
        <w:rPr>
          <w:rFonts w:cs="Arial"/>
          <w:color w:val="auto"/>
          <w:szCs w:val="20"/>
        </w:rPr>
        <w:t>č.ú</w:t>
      </w:r>
      <w:proofErr w:type="spellEnd"/>
      <w:r w:rsidRPr="005F0423">
        <w:rPr>
          <w:rFonts w:cs="Arial"/>
          <w:color w:val="auto"/>
          <w:szCs w:val="20"/>
        </w:rPr>
        <w:t>.: [</w:t>
      </w:r>
      <w:r w:rsidRPr="005F0423">
        <w:rPr>
          <w:rFonts w:cs="Arial"/>
          <w:color w:val="auto"/>
          <w:szCs w:val="20"/>
          <w:highlight w:val="yellow"/>
        </w:rPr>
        <w:t>DOPLNIT</w:t>
      </w:r>
      <w:r w:rsidRPr="005F0423">
        <w:rPr>
          <w:rFonts w:cs="Arial"/>
          <w:color w:val="auto"/>
          <w:szCs w:val="20"/>
        </w:rPr>
        <w:t>]</w:t>
      </w:r>
    </w:p>
    <w:p w14:paraId="2B5D7DAA" w14:textId="77777777" w:rsidR="00351349" w:rsidRPr="005F0423" w:rsidRDefault="00861CE5" w:rsidP="00351349">
      <w:pPr>
        <w:pStyle w:val="SubjectSpecification-ContractCzechRadio"/>
        <w:rPr>
          <w:color w:val="auto"/>
        </w:rPr>
      </w:pPr>
      <w:r w:rsidRPr="005F0423">
        <w:rPr>
          <w:color w:val="auto"/>
        </w:rPr>
        <w:t xml:space="preserve">zástupce pro věcná jednání </w:t>
      </w:r>
      <w:r w:rsidRPr="005F0423">
        <w:rPr>
          <w:color w:val="auto"/>
        </w:rPr>
        <w:tab/>
      </w:r>
      <w:r w:rsidRPr="005F0423">
        <w:rPr>
          <w:rFonts w:cs="Arial"/>
          <w:color w:val="auto"/>
          <w:szCs w:val="20"/>
        </w:rPr>
        <w:t>[</w:t>
      </w:r>
      <w:r w:rsidRPr="005F0423">
        <w:rPr>
          <w:rFonts w:cs="Arial"/>
          <w:color w:val="auto"/>
          <w:szCs w:val="20"/>
          <w:highlight w:val="yellow"/>
        </w:rPr>
        <w:t>DOPLNIT</w:t>
      </w:r>
      <w:r w:rsidRPr="005F0423">
        <w:rPr>
          <w:rFonts w:cs="Arial"/>
          <w:color w:val="auto"/>
          <w:szCs w:val="20"/>
        </w:rPr>
        <w:t>]</w:t>
      </w:r>
    </w:p>
    <w:p w14:paraId="3CAABF4B" w14:textId="77777777" w:rsidR="00351349" w:rsidRPr="005F0423" w:rsidRDefault="00861CE5" w:rsidP="00351349">
      <w:pPr>
        <w:pStyle w:val="SubjectSpecification-ContractCzechRadio"/>
        <w:rPr>
          <w:color w:val="auto"/>
        </w:rPr>
      </w:pPr>
      <w:r w:rsidRPr="005F0423">
        <w:rPr>
          <w:color w:val="auto"/>
        </w:rPr>
        <w:tab/>
      </w:r>
      <w:r w:rsidRPr="005F0423">
        <w:rPr>
          <w:color w:val="auto"/>
        </w:rPr>
        <w:tab/>
      </w:r>
      <w:r w:rsidRPr="005F0423">
        <w:rPr>
          <w:color w:val="auto"/>
        </w:rPr>
        <w:tab/>
      </w:r>
      <w:r w:rsidRPr="005F0423">
        <w:rPr>
          <w:color w:val="auto"/>
        </w:rPr>
        <w:tab/>
      </w:r>
      <w:r w:rsidRPr="005F0423">
        <w:rPr>
          <w:color w:val="auto"/>
        </w:rPr>
        <w:tab/>
      </w:r>
      <w:r w:rsidRPr="005F0423">
        <w:rPr>
          <w:color w:val="auto"/>
        </w:rPr>
        <w:tab/>
      </w:r>
      <w:r w:rsidRPr="005F0423">
        <w:rPr>
          <w:color w:val="auto"/>
        </w:rPr>
        <w:tab/>
      </w:r>
      <w:r w:rsidRPr="005F0423">
        <w:rPr>
          <w:color w:val="auto"/>
        </w:rPr>
        <w:tab/>
      </w:r>
      <w:r w:rsidRPr="005F0423">
        <w:rPr>
          <w:color w:val="auto"/>
        </w:rPr>
        <w:tab/>
        <w:t xml:space="preserve">tel.: +420 </w:t>
      </w:r>
      <w:r w:rsidRPr="005F0423">
        <w:rPr>
          <w:rFonts w:cs="Arial"/>
          <w:color w:val="auto"/>
          <w:szCs w:val="20"/>
        </w:rPr>
        <w:t>[</w:t>
      </w:r>
      <w:r w:rsidRPr="005F0423">
        <w:rPr>
          <w:rFonts w:cs="Arial"/>
          <w:color w:val="auto"/>
          <w:szCs w:val="20"/>
          <w:highlight w:val="yellow"/>
        </w:rPr>
        <w:t>DOPLNIT</w:t>
      </w:r>
      <w:r w:rsidRPr="005F0423">
        <w:rPr>
          <w:rFonts w:cs="Arial"/>
          <w:color w:val="auto"/>
          <w:szCs w:val="20"/>
        </w:rPr>
        <w:t>]</w:t>
      </w:r>
    </w:p>
    <w:p w14:paraId="7D798698" w14:textId="77777777" w:rsidR="00351349" w:rsidRPr="005F0423" w:rsidRDefault="00861CE5" w:rsidP="00351349">
      <w:pPr>
        <w:pStyle w:val="SubjectSpecification-ContractCzechRadio"/>
        <w:rPr>
          <w:color w:val="auto"/>
        </w:rPr>
      </w:pPr>
      <w:r w:rsidRPr="005F0423">
        <w:rPr>
          <w:color w:val="auto"/>
        </w:rPr>
        <w:tab/>
      </w:r>
      <w:r w:rsidRPr="005F0423">
        <w:rPr>
          <w:color w:val="auto"/>
        </w:rPr>
        <w:tab/>
      </w:r>
      <w:r w:rsidRPr="005F0423">
        <w:rPr>
          <w:color w:val="auto"/>
        </w:rPr>
        <w:tab/>
      </w:r>
      <w:r w:rsidRPr="005F0423">
        <w:rPr>
          <w:color w:val="auto"/>
        </w:rPr>
        <w:tab/>
      </w:r>
      <w:r w:rsidRPr="005F0423">
        <w:rPr>
          <w:color w:val="auto"/>
        </w:rPr>
        <w:tab/>
      </w:r>
      <w:r w:rsidRPr="005F0423">
        <w:rPr>
          <w:color w:val="auto"/>
        </w:rPr>
        <w:tab/>
      </w:r>
      <w:r w:rsidRPr="005F0423">
        <w:rPr>
          <w:color w:val="auto"/>
        </w:rPr>
        <w:tab/>
      </w:r>
      <w:r w:rsidRPr="005F0423">
        <w:rPr>
          <w:color w:val="auto"/>
        </w:rPr>
        <w:tab/>
      </w:r>
      <w:r w:rsidRPr="005F0423">
        <w:rPr>
          <w:color w:val="auto"/>
        </w:rPr>
        <w:tab/>
        <w:t xml:space="preserve">e-mail: </w:t>
      </w:r>
      <w:r w:rsidRPr="005F0423">
        <w:rPr>
          <w:rFonts w:cs="Arial"/>
          <w:color w:val="auto"/>
          <w:szCs w:val="20"/>
        </w:rPr>
        <w:t>[</w:t>
      </w:r>
      <w:r w:rsidRPr="005F0423">
        <w:rPr>
          <w:rFonts w:cs="Arial"/>
          <w:color w:val="auto"/>
          <w:szCs w:val="20"/>
          <w:highlight w:val="yellow"/>
        </w:rPr>
        <w:t>DOPLNIT</w:t>
      </w:r>
      <w:r w:rsidRPr="005F0423">
        <w:rPr>
          <w:rFonts w:cs="Arial"/>
          <w:color w:val="auto"/>
          <w:szCs w:val="20"/>
        </w:rPr>
        <w:t>]</w:t>
      </w:r>
    </w:p>
    <w:p w14:paraId="3A2D7A11" w14:textId="77777777" w:rsidR="002A2C2D" w:rsidRPr="005F0423" w:rsidRDefault="002A2C2D" w:rsidP="002A2C2D">
      <w:pPr>
        <w:pStyle w:val="SubjectSpecification-ContractCzechRadio"/>
        <w:rPr>
          <w:color w:val="auto"/>
        </w:rPr>
      </w:pPr>
    </w:p>
    <w:p w14:paraId="7DB0B9F6" w14:textId="77777777" w:rsidR="00CA3172" w:rsidRPr="005F0423" w:rsidRDefault="00861CE5" w:rsidP="00CA3172">
      <w:pPr>
        <w:pStyle w:val="SubjectSpecification-ContractCzechRadio"/>
        <w:rPr>
          <w:color w:val="auto"/>
        </w:rPr>
      </w:pPr>
      <w:r w:rsidRPr="005F0423">
        <w:rPr>
          <w:color w:val="auto"/>
        </w:rPr>
        <w:t>(dále jen jako „</w:t>
      </w:r>
      <w:r w:rsidR="00A46D83" w:rsidRPr="005F0423">
        <w:rPr>
          <w:b/>
          <w:color w:val="auto"/>
        </w:rPr>
        <w:t>poskytovatel</w:t>
      </w:r>
      <w:r w:rsidRPr="005F0423">
        <w:rPr>
          <w:color w:val="auto"/>
        </w:rPr>
        <w:t>“)</w:t>
      </w:r>
    </w:p>
    <w:p w14:paraId="7FDAFFC2" w14:textId="77777777" w:rsidR="00CA3172" w:rsidRPr="005F0423" w:rsidRDefault="00CA3172" w:rsidP="00CA3172">
      <w:pPr>
        <w:jc w:val="center"/>
      </w:pPr>
    </w:p>
    <w:p w14:paraId="0F92BD2D" w14:textId="77777777" w:rsidR="008D284B" w:rsidRPr="005F0423" w:rsidRDefault="00861CE5" w:rsidP="00634598">
      <w:pPr>
        <w:jc w:val="center"/>
      </w:pPr>
      <w:r w:rsidRPr="005F0423">
        <w:t xml:space="preserve">uzavírají v souladu s ustanovením § </w:t>
      </w:r>
      <w:r w:rsidR="008146A5" w:rsidRPr="005F0423">
        <w:t xml:space="preserve">1746 odst. 2 </w:t>
      </w:r>
      <w:r w:rsidRPr="005F0423">
        <w:t xml:space="preserve">a násl. </w:t>
      </w:r>
      <w:r w:rsidR="008146A5" w:rsidRPr="005F0423">
        <w:t xml:space="preserve">a § </w:t>
      </w:r>
      <w:proofErr w:type="gramStart"/>
      <w:r w:rsidR="008146A5" w:rsidRPr="005F0423">
        <w:t>2586  a</w:t>
      </w:r>
      <w:proofErr w:type="gramEnd"/>
      <w:r w:rsidR="008146A5" w:rsidRPr="005F0423">
        <w:t xml:space="preserve"> násl. </w:t>
      </w:r>
      <w:r w:rsidRPr="005F0423">
        <w:t>zákona č. 89/2012 Sb., občanský zákoník, ve znění pozdějších předpisů (dále jen „</w:t>
      </w:r>
      <w:r w:rsidRPr="005F0423">
        <w:rPr>
          <w:b/>
        </w:rPr>
        <w:t>OZ</w:t>
      </w:r>
      <w:r w:rsidRPr="005F0423">
        <w:t xml:space="preserve">“) a v souladu s článkem II. rámcové </w:t>
      </w:r>
      <w:r w:rsidR="002A2C2D" w:rsidRPr="005F0423">
        <w:t xml:space="preserve">dohody </w:t>
      </w:r>
      <w:r w:rsidRPr="005F0423">
        <w:t xml:space="preserve">o poskytování služeb </w:t>
      </w:r>
      <w:r w:rsidR="002A2C2D" w:rsidRPr="005F0423">
        <w:t>s jedním účastníkem</w:t>
      </w:r>
      <w:r w:rsidRPr="005F0423">
        <w:rPr>
          <w:rFonts w:cs="Arial"/>
          <w:b/>
          <w:szCs w:val="20"/>
        </w:rPr>
        <w:t xml:space="preserve"> </w:t>
      </w:r>
      <w:r w:rsidRPr="005F0423">
        <w:rPr>
          <w:rFonts w:cs="Arial"/>
          <w:szCs w:val="20"/>
        </w:rPr>
        <w:t xml:space="preserve">ze dne </w:t>
      </w:r>
      <w:r w:rsidRPr="005F0423">
        <w:rPr>
          <w:rFonts w:cs="Arial"/>
          <w:b/>
          <w:szCs w:val="20"/>
        </w:rPr>
        <w:t>[</w:t>
      </w:r>
      <w:r w:rsidRPr="005F0423">
        <w:rPr>
          <w:rFonts w:cs="Arial"/>
          <w:b/>
          <w:szCs w:val="20"/>
          <w:highlight w:val="yellow"/>
        </w:rPr>
        <w:t>DOPLNIT</w:t>
      </w:r>
      <w:r w:rsidRPr="005F0423">
        <w:rPr>
          <w:rFonts w:cs="Arial"/>
          <w:b/>
          <w:szCs w:val="20"/>
        </w:rPr>
        <w:t>]</w:t>
      </w:r>
      <w:r w:rsidRPr="005F0423">
        <w:t xml:space="preserve"> (dále jen „</w:t>
      </w:r>
      <w:r w:rsidRPr="005F0423">
        <w:rPr>
          <w:b/>
        </w:rPr>
        <w:t xml:space="preserve">rámcová </w:t>
      </w:r>
      <w:r w:rsidR="002A2C2D" w:rsidRPr="005F0423">
        <w:rPr>
          <w:b/>
        </w:rPr>
        <w:t>dohod</w:t>
      </w:r>
      <w:r w:rsidRPr="005F0423">
        <w:rPr>
          <w:b/>
        </w:rPr>
        <w:t>a</w:t>
      </w:r>
      <w:r w:rsidRPr="005F0423">
        <w:t>“)</w:t>
      </w:r>
      <w:r w:rsidRPr="005F0423">
        <w:rPr>
          <w:rFonts w:cs="Arial"/>
          <w:b/>
          <w:szCs w:val="20"/>
        </w:rPr>
        <w:t xml:space="preserve"> </w:t>
      </w:r>
      <w:r w:rsidRPr="005F0423">
        <w:t>tuto dílčí smlouvu o poskytování služeb (dále jen jako „</w:t>
      </w:r>
      <w:r w:rsidRPr="005F0423">
        <w:rPr>
          <w:b/>
        </w:rPr>
        <w:t>smlouva</w:t>
      </w:r>
      <w:r w:rsidRPr="005F0423">
        <w:t>“)</w:t>
      </w:r>
    </w:p>
    <w:p w14:paraId="0B701907" w14:textId="77777777" w:rsidR="008D284B" w:rsidRPr="00CE0A4C" w:rsidRDefault="00861CE5" w:rsidP="00CE0A4C">
      <w:pPr>
        <w:pStyle w:val="Heading-Number-ContractCzechRadio"/>
        <w:numPr>
          <w:ilvl w:val="0"/>
          <w:numId w:val="38"/>
        </w:numPr>
        <w:rPr>
          <w:color w:val="auto"/>
        </w:rPr>
      </w:pPr>
      <w:r w:rsidRPr="00CE0A4C">
        <w:rPr>
          <w:color w:val="auto"/>
        </w:rPr>
        <w:t>Předmět smlouvy</w:t>
      </w:r>
    </w:p>
    <w:p w14:paraId="667CE56D" w14:textId="45D07641" w:rsidR="008D284B" w:rsidRPr="005F0423" w:rsidRDefault="00861CE5" w:rsidP="00634598">
      <w:pPr>
        <w:pStyle w:val="ListNumber-ContractCzechRadio"/>
      </w:pPr>
      <w:r w:rsidRPr="005F0423">
        <w:t xml:space="preserve">Předmětem této smlouvy je povinnost poskytovatele na svůj náklad a nebezpečí poskytovat objednateli dle podmínek dále stanovených v této smlouvě </w:t>
      </w:r>
      <w:r w:rsidR="00BD07DF" w:rsidRPr="005F0423">
        <w:t>následující služby:</w:t>
      </w:r>
      <w:r w:rsidR="00BD07DF" w:rsidRPr="005F0423">
        <w:rPr>
          <w:b/>
        </w:rPr>
        <w:t xml:space="preserve"> </w:t>
      </w:r>
      <w:r w:rsidR="00414B5D" w:rsidRPr="005F0423">
        <w:rPr>
          <w:rFonts w:cs="Arial"/>
          <w:szCs w:val="20"/>
        </w:rPr>
        <w:t>[</w:t>
      </w:r>
      <w:r w:rsidR="00414B5D" w:rsidRPr="005F0423">
        <w:rPr>
          <w:rFonts w:cs="Arial"/>
          <w:szCs w:val="20"/>
          <w:highlight w:val="yellow"/>
        </w:rPr>
        <w:t>DOPLNIT</w:t>
      </w:r>
      <w:r w:rsidR="00414B5D" w:rsidRPr="005F0423">
        <w:rPr>
          <w:rFonts w:cs="Arial"/>
          <w:szCs w:val="20"/>
        </w:rPr>
        <w:t>]</w:t>
      </w:r>
      <w:r w:rsidRPr="005F0423">
        <w:t>, blíže specifikované v příloze této smlouvy (dále také jen „</w:t>
      </w:r>
      <w:r w:rsidRPr="005F0423">
        <w:rPr>
          <w:b/>
        </w:rPr>
        <w:t>služb</w:t>
      </w:r>
      <w:r w:rsidR="00BB5BFE">
        <w:rPr>
          <w:b/>
        </w:rPr>
        <w:t>y</w:t>
      </w:r>
      <w:r w:rsidRPr="005F0423">
        <w:t xml:space="preserve">“), a dle podmínek dále stanovených, a povinnost objednatele služby převzít a zaplatit objednateli cenu dle této smlouvy. </w:t>
      </w:r>
    </w:p>
    <w:p w14:paraId="607A762A" w14:textId="77777777" w:rsidR="008D284B" w:rsidRPr="005F0423" w:rsidRDefault="00861CE5" w:rsidP="00634598">
      <w:pPr>
        <w:pStyle w:val="ListNumber-ContractCzechRadio"/>
      </w:pPr>
      <w:r w:rsidRPr="005F0423">
        <w:t>V případě, že je poskytovatel dle specifikace služeb povinen v rámci své povinnosti poskytovat služby dodat objednateli jakékoliv zboží, je řádné dodání tohoto zboží považováno za součást poskytování služeb, bez jehož dodání není možné služby považovat za řádně poskytnuté. Hodnota takového zboží, jakož i náklady na jeho dodání</w:t>
      </w:r>
      <w:r w:rsidR="00414B5D" w:rsidRPr="005F0423">
        <w:t>,</w:t>
      </w:r>
      <w:r w:rsidRPr="005F0423">
        <w:t xml:space="preserve"> jsou zahrnuty v ceně za služby.</w:t>
      </w:r>
    </w:p>
    <w:p w14:paraId="551414DB" w14:textId="77777777" w:rsidR="008D284B" w:rsidRPr="005F0423" w:rsidRDefault="00861CE5" w:rsidP="00634598">
      <w:pPr>
        <w:pStyle w:val="ListNumber-ContractCzechRadio"/>
      </w:pPr>
      <w:r w:rsidRPr="005F0423">
        <w:t xml:space="preserve">Poskytovatel </w:t>
      </w:r>
      <w:r w:rsidRPr="005F0423">
        <w:rPr>
          <w:rFonts w:eastAsia="Times New Roman" w:cs="Arial"/>
          <w:bCs/>
          <w:kern w:val="32"/>
          <w:szCs w:val="20"/>
        </w:rPr>
        <w:t xml:space="preserve">je povinen objednateli služby poskytnout včetně veškeré dokumentace, která je nezbytná k tomu, aby služby mohly sloužit svému účelu. </w:t>
      </w:r>
    </w:p>
    <w:p w14:paraId="7E70E91A" w14:textId="77777777" w:rsidR="008D284B" w:rsidRPr="005F0423" w:rsidRDefault="00861CE5" w:rsidP="00634598">
      <w:pPr>
        <w:pStyle w:val="Heading-Number-ContractCzechRadio"/>
        <w:rPr>
          <w:color w:val="auto"/>
        </w:rPr>
      </w:pPr>
      <w:r w:rsidRPr="005F0423">
        <w:rPr>
          <w:color w:val="auto"/>
        </w:rPr>
        <w:t>Místo a doba plnění</w:t>
      </w:r>
    </w:p>
    <w:p w14:paraId="4CAB7897" w14:textId="77777777" w:rsidR="008D284B" w:rsidRPr="005F0423" w:rsidRDefault="00861CE5" w:rsidP="00634598">
      <w:pPr>
        <w:pStyle w:val="ListNumber-ContractCzechRadio"/>
      </w:pPr>
      <w:r w:rsidRPr="005F0423">
        <w:rPr>
          <w:rFonts w:cs="Arial"/>
          <w:szCs w:val="20"/>
        </w:rPr>
        <w:t xml:space="preserve">Pokud se smluvní strany nedohodly písemně jinak, </w:t>
      </w:r>
      <w:r w:rsidRPr="005F0423">
        <w:t xml:space="preserve">místem poskytování služeb </w:t>
      </w:r>
      <w:proofErr w:type="gramStart"/>
      <w:r w:rsidRPr="005F0423">
        <w:t xml:space="preserve">je </w:t>
      </w:r>
      <w:r w:rsidR="00414B5D" w:rsidRPr="005F0423">
        <w:t xml:space="preserve"> </w:t>
      </w:r>
      <w:r w:rsidR="00414B5D" w:rsidRPr="005F0423">
        <w:rPr>
          <w:rFonts w:cs="Arial"/>
          <w:szCs w:val="20"/>
        </w:rPr>
        <w:t>[</w:t>
      </w:r>
      <w:proofErr w:type="gramEnd"/>
      <w:r w:rsidR="00414B5D" w:rsidRPr="005F0423">
        <w:rPr>
          <w:rFonts w:cs="Arial"/>
          <w:szCs w:val="20"/>
          <w:highlight w:val="yellow"/>
        </w:rPr>
        <w:t>DOPLNIT</w:t>
      </w:r>
      <w:r w:rsidR="00414B5D" w:rsidRPr="005F0423">
        <w:rPr>
          <w:rFonts w:cs="Arial"/>
          <w:szCs w:val="20"/>
        </w:rPr>
        <w:t>].</w:t>
      </w:r>
    </w:p>
    <w:p w14:paraId="693E134B" w14:textId="77777777" w:rsidR="008D284B" w:rsidRPr="005F0423" w:rsidRDefault="00861CE5" w:rsidP="00634598">
      <w:pPr>
        <w:pStyle w:val="ListNumber-ContractCzechRadio"/>
      </w:pPr>
      <w:r w:rsidRPr="005F0423">
        <w:lastRenderedPageBreak/>
        <w:t xml:space="preserve">Poskytovatel se zavazuje poskytnout služby nejpozději do </w:t>
      </w:r>
      <w:r w:rsidRPr="005F0423">
        <w:rPr>
          <w:b/>
        </w:rPr>
        <w:t>[</w:t>
      </w:r>
      <w:r w:rsidRPr="005F0423">
        <w:rPr>
          <w:b/>
          <w:highlight w:val="yellow"/>
        </w:rPr>
        <w:t>DOPLNIT</w:t>
      </w:r>
      <w:r w:rsidRPr="005F0423">
        <w:rPr>
          <w:b/>
        </w:rPr>
        <w:t xml:space="preserve">] </w:t>
      </w:r>
      <w:r w:rsidRPr="005F0423">
        <w:rPr>
          <w:rFonts w:cs="Arial"/>
          <w:szCs w:val="20"/>
        </w:rPr>
        <w:t>ode</w:t>
      </w:r>
      <w:r w:rsidRPr="005F0423">
        <w:rPr>
          <w:rFonts w:cs="Arial"/>
          <w:b/>
          <w:szCs w:val="20"/>
        </w:rPr>
        <w:t xml:space="preserve"> </w:t>
      </w:r>
      <w:r w:rsidRPr="005F0423">
        <w:rPr>
          <w:rFonts w:cs="Arial"/>
          <w:szCs w:val="20"/>
        </w:rPr>
        <w:t xml:space="preserve">dne </w:t>
      </w:r>
      <w:r w:rsidR="002A2C2D" w:rsidRPr="005F0423">
        <w:rPr>
          <w:rFonts w:cs="Arial"/>
          <w:szCs w:val="20"/>
        </w:rPr>
        <w:t xml:space="preserve">účinnosti </w:t>
      </w:r>
      <w:r w:rsidRPr="005F0423">
        <w:rPr>
          <w:rFonts w:cs="Arial"/>
          <w:szCs w:val="20"/>
        </w:rPr>
        <w:t xml:space="preserve">této smlouvy. </w:t>
      </w:r>
      <w:r w:rsidRPr="005F0423">
        <w:t xml:space="preserve">Poskytovatel je povinen místo a dobu </w:t>
      </w:r>
      <w:r w:rsidR="002A2C2D" w:rsidRPr="005F0423">
        <w:t xml:space="preserve">zahájení </w:t>
      </w:r>
      <w:r w:rsidRPr="005F0423">
        <w:t xml:space="preserve">poskytování služeb oznámit objednateli nejméně tři pracovní dny předem na e-mail uvedený v hlavičce této smlouvy. </w:t>
      </w:r>
    </w:p>
    <w:p w14:paraId="0D77074E" w14:textId="77777777" w:rsidR="008D284B" w:rsidRPr="005F0423" w:rsidRDefault="00861CE5" w:rsidP="00634598">
      <w:pPr>
        <w:pStyle w:val="Heading-Number-ContractCzechRadio"/>
        <w:rPr>
          <w:color w:val="auto"/>
        </w:rPr>
      </w:pPr>
      <w:r w:rsidRPr="005F0423">
        <w:rPr>
          <w:color w:val="auto"/>
        </w:rPr>
        <w:t>Cena služeb</w:t>
      </w:r>
    </w:p>
    <w:p w14:paraId="2A5FF3C2" w14:textId="69556305" w:rsidR="008D284B" w:rsidRPr="005F0423" w:rsidRDefault="00861CE5" w:rsidP="00634598">
      <w:pPr>
        <w:pStyle w:val="ListNumber-ContractCzechRadio"/>
      </w:pPr>
      <w:r w:rsidRPr="005F0423">
        <w:t xml:space="preserve">Cena služeb je stanovena nabídkou poskytovatele a činí </w:t>
      </w:r>
      <w:r w:rsidRPr="005F0423">
        <w:rPr>
          <w:rFonts w:cs="Arial"/>
          <w:b/>
          <w:szCs w:val="20"/>
        </w:rPr>
        <w:t>[</w:t>
      </w:r>
      <w:r w:rsidRPr="005F0423">
        <w:rPr>
          <w:rFonts w:cs="Arial"/>
          <w:b/>
          <w:szCs w:val="20"/>
          <w:highlight w:val="yellow"/>
        </w:rPr>
        <w:t>DOPLNIT</w:t>
      </w:r>
      <w:proofErr w:type="gramStart"/>
      <w:r w:rsidRPr="005F0423">
        <w:rPr>
          <w:rFonts w:cs="Arial"/>
          <w:b/>
          <w:szCs w:val="20"/>
        </w:rPr>
        <w:t>],-</w:t>
      </w:r>
      <w:proofErr w:type="gramEnd"/>
      <w:r w:rsidRPr="005F0423">
        <w:rPr>
          <w:rFonts w:cs="Arial"/>
          <w:b/>
          <w:szCs w:val="20"/>
        </w:rPr>
        <w:t xml:space="preserve"> </w:t>
      </w:r>
      <w:r w:rsidRPr="007A715B">
        <w:rPr>
          <w:b/>
        </w:rPr>
        <w:t>Kč bez DPH</w:t>
      </w:r>
      <w:r w:rsidRPr="005F0423">
        <w:t xml:space="preserve">. Cena s DPH činí </w:t>
      </w:r>
      <w:r w:rsidRPr="005F0423">
        <w:rPr>
          <w:rFonts w:cs="Arial"/>
          <w:b/>
          <w:szCs w:val="20"/>
        </w:rPr>
        <w:t>[</w:t>
      </w:r>
      <w:r w:rsidRPr="005F0423">
        <w:rPr>
          <w:rFonts w:cs="Arial"/>
          <w:b/>
          <w:szCs w:val="20"/>
          <w:highlight w:val="yellow"/>
        </w:rPr>
        <w:t>DOPLNIT</w:t>
      </w:r>
      <w:proofErr w:type="gramStart"/>
      <w:r w:rsidRPr="005F0423">
        <w:rPr>
          <w:rFonts w:cs="Arial"/>
          <w:b/>
          <w:szCs w:val="20"/>
        </w:rPr>
        <w:t>],-</w:t>
      </w:r>
      <w:proofErr w:type="gramEnd"/>
      <w:r w:rsidRPr="005F0423">
        <w:rPr>
          <w:rFonts w:cs="Arial"/>
          <w:b/>
          <w:szCs w:val="20"/>
        </w:rPr>
        <w:t xml:space="preserve"> </w:t>
      </w:r>
      <w:r w:rsidRPr="005F0423">
        <w:t>Kč. Cena služeb a platební podmínky jsou sjednány v souladu s rámcovou smlouvou.</w:t>
      </w:r>
      <w:r w:rsidR="006C385E" w:rsidRPr="005F0423">
        <w:t xml:space="preserve"> Způsob výpočtu ceny služeb je stanoven přílohou této smlouvy.</w:t>
      </w:r>
    </w:p>
    <w:p w14:paraId="3E172AB3" w14:textId="77777777" w:rsidR="008D284B" w:rsidRPr="005F0423" w:rsidRDefault="00861CE5" w:rsidP="00634598">
      <w:pPr>
        <w:pStyle w:val="ListNumber-ContractCzechRadio"/>
      </w:pPr>
      <w:r w:rsidRPr="005F0423">
        <w:t>Celková cena dle předchozího odstavce je konečná a zahrnuje veškeré náklady poskytovatele související s poskytováním služeb dle této smlouvy.</w:t>
      </w:r>
    </w:p>
    <w:p w14:paraId="19CDEAF9" w14:textId="77777777" w:rsidR="008D284B" w:rsidRPr="005F0423" w:rsidRDefault="00861CE5" w:rsidP="00634598">
      <w:pPr>
        <w:pStyle w:val="Heading-Number-ContractCzechRadio"/>
        <w:rPr>
          <w:color w:val="auto"/>
        </w:rPr>
      </w:pPr>
      <w:r w:rsidRPr="005F0423">
        <w:rPr>
          <w:color w:val="auto"/>
        </w:rPr>
        <w:t>Závěrečná ustanovení</w:t>
      </w:r>
    </w:p>
    <w:p w14:paraId="0BBC130C" w14:textId="77777777" w:rsidR="003D3CEC" w:rsidRPr="005F0423" w:rsidRDefault="00861CE5" w:rsidP="003D3CEC">
      <w:pPr>
        <w:pStyle w:val="ListNumber-ContractCzechRadio"/>
      </w:pPr>
      <w:r w:rsidRPr="005F0423">
        <w:t xml:space="preserve">Tato smlouva nabývá platnosti dnem jejího podpisu oběma smluvními stranami a účinnosti dnem jejího uveřejnění v registru smluv </w:t>
      </w:r>
      <w:r w:rsidRPr="005F0423">
        <w:rPr>
          <w:rFonts w:cs="Arial"/>
          <w:szCs w:val="20"/>
        </w:rPr>
        <w:t>v souladu se zákonem č. 340/2015 Sb., o zvláštních podmínkách účinnosti některých smluv, uveřejňování těchto smluv a o registru smluv (zákon o registru smluv), ve znění pozdějších předpisů.</w:t>
      </w:r>
      <w:r w:rsidRPr="005F0423">
        <w:t xml:space="preserve"> Uveřejnění smlouvy v registru smluv zajistí objednatel.</w:t>
      </w:r>
    </w:p>
    <w:p w14:paraId="49337CDD" w14:textId="77777777" w:rsidR="00880EF1" w:rsidRPr="005F0423" w:rsidRDefault="00861CE5" w:rsidP="00880EF1">
      <w:pPr>
        <w:pStyle w:val="ListNumber-ContractCzechRadio"/>
      </w:pPr>
      <w:r w:rsidRPr="005F0423">
        <w:rPr>
          <w:rFonts w:eastAsia="Times New Roman" w:cs="Arial"/>
          <w:bCs/>
          <w:kern w:val="32"/>
          <w:szCs w:val="20"/>
        </w:rPr>
        <w:t>Práva a povinnosti smluvních stran touto smlouvou neupravená se řídí rámcovou dohodou a právním řádem České republiky, zejm. pak příslušnými ustanoveními zákona č. 89/2012 Sb., občanský zákoník.</w:t>
      </w:r>
    </w:p>
    <w:p w14:paraId="574A0B64" w14:textId="77777777" w:rsidR="00880EF1" w:rsidRPr="005F0423" w:rsidRDefault="00861CE5" w:rsidP="00880EF1">
      <w:pPr>
        <w:pStyle w:val="ListNumber-ContractCzechRadio"/>
      </w:pPr>
      <w:r w:rsidRPr="005F0423">
        <w:t>Bude-li v této smlouvě použit jakýkoli pojem, aniž by byl smlouvou zvlášť definován, potom bude mít význam, který mu dává rámcová dohoda.</w:t>
      </w:r>
    </w:p>
    <w:p w14:paraId="4EA3E4C0" w14:textId="77777777" w:rsidR="00880EF1" w:rsidRPr="005F0423" w:rsidRDefault="00861CE5" w:rsidP="00880EF1">
      <w:pPr>
        <w:pStyle w:val="ListNumber-ContractCzechRadio"/>
      </w:pPr>
      <w:r w:rsidRPr="005F0423">
        <w:t>Tato smlouva je vyhotovena ve třech stejnopisech s platností originálu, z nichž objednatel obdrží dva a poskytovatel jeden.</w:t>
      </w:r>
    </w:p>
    <w:p w14:paraId="008B8966" w14:textId="77777777" w:rsidR="008D284B" w:rsidRPr="005F0423" w:rsidRDefault="00861CE5" w:rsidP="00634598">
      <w:pPr>
        <w:pStyle w:val="ListNumber-ContractCzechRadio"/>
      </w:pPr>
      <w:r w:rsidRPr="005F0423">
        <w:t>Nedílnou součástí této smlouvy je její:</w:t>
      </w:r>
    </w:p>
    <w:p w14:paraId="0422B3E6" w14:textId="77777777" w:rsidR="008D284B" w:rsidRPr="005F0423" w:rsidRDefault="00861CE5" w:rsidP="00A57148">
      <w:pPr>
        <w:pStyle w:val="Heading-Number-ContractCzechRadio"/>
        <w:numPr>
          <w:ilvl w:val="0"/>
          <w:numId w:val="0"/>
        </w:numPr>
        <w:ind w:left="312"/>
        <w:jc w:val="left"/>
        <w:rPr>
          <w:b w:val="0"/>
          <w:color w:val="auto"/>
        </w:rPr>
      </w:pPr>
      <w:r w:rsidRPr="005F0423">
        <w:rPr>
          <w:b w:val="0"/>
          <w:color w:val="auto"/>
        </w:rPr>
        <w:t>Příloha</w:t>
      </w:r>
      <w:r w:rsidR="006C385E" w:rsidRPr="005F0423">
        <w:rPr>
          <w:b w:val="0"/>
          <w:color w:val="auto"/>
        </w:rPr>
        <w:t xml:space="preserve"> </w:t>
      </w:r>
      <w:r w:rsidR="00444080" w:rsidRPr="005F0423">
        <w:rPr>
          <w:b w:val="0"/>
          <w:color w:val="auto"/>
        </w:rPr>
        <w:t xml:space="preserve">č. </w:t>
      </w:r>
      <w:proofErr w:type="gramStart"/>
      <w:r w:rsidR="00444080" w:rsidRPr="005F0423">
        <w:rPr>
          <w:b w:val="0"/>
          <w:color w:val="auto"/>
        </w:rPr>
        <w:t xml:space="preserve">XX </w:t>
      </w:r>
      <w:r w:rsidR="006C385E" w:rsidRPr="005F0423">
        <w:rPr>
          <w:b w:val="0"/>
          <w:color w:val="auto"/>
        </w:rPr>
        <w:t>-</w:t>
      </w:r>
      <w:r w:rsidRPr="005F0423">
        <w:rPr>
          <w:b w:val="0"/>
          <w:color w:val="auto"/>
        </w:rPr>
        <w:t xml:space="preserve"> Specifikace</w:t>
      </w:r>
      <w:proofErr w:type="gramEnd"/>
      <w:r w:rsidRPr="005F0423">
        <w:rPr>
          <w:b w:val="0"/>
          <w:color w:val="auto"/>
        </w:rPr>
        <w:t xml:space="preserve"> služeb</w:t>
      </w:r>
      <w:r w:rsidR="006C385E" w:rsidRPr="005F0423">
        <w:rPr>
          <w:b w:val="0"/>
          <w:color w:val="auto"/>
        </w:rPr>
        <w:t xml:space="preserve"> a ceny</w:t>
      </w:r>
      <w:r w:rsidR="00414B5D" w:rsidRPr="005F0423">
        <w:rPr>
          <w:b w:val="0"/>
          <w:color w:val="auto"/>
        </w:rPr>
        <w:t>;</w:t>
      </w:r>
    </w:p>
    <w:p w14:paraId="425C279E" w14:textId="77777777" w:rsidR="00E56CC6" w:rsidRPr="005F0423" w:rsidRDefault="00861CE5" w:rsidP="00E56CC6">
      <w:pPr>
        <w:pStyle w:val="ListNumber-ContractCzechRadio"/>
        <w:numPr>
          <w:ilvl w:val="0"/>
          <w:numId w:val="0"/>
        </w:numPr>
        <w:ind w:left="312"/>
      </w:pPr>
      <w:r w:rsidRPr="005F0423">
        <w:t xml:space="preserve">Příloha </w:t>
      </w:r>
      <w:r w:rsidR="00444080" w:rsidRPr="005F0423">
        <w:t xml:space="preserve">č. </w:t>
      </w:r>
      <w:proofErr w:type="gramStart"/>
      <w:r w:rsidR="00444080" w:rsidRPr="005F0423">
        <w:t xml:space="preserve">XX </w:t>
      </w:r>
      <w:r w:rsidRPr="005F0423">
        <w:t>- Protokol</w:t>
      </w:r>
      <w:proofErr w:type="gramEnd"/>
      <w:r w:rsidRPr="005F0423">
        <w:t xml:space="preserve"> o poskytnutí služeb</w:t>
      </w:r>
      <w:r w:rsidR="00414B5D" w:rsidRPr="005F0423">
        <w:t>.</w:t>
      </w:r>
    </w:p>
    <w:p w14:paraId="6468AC0D" w14:textId="77777777" w:rsidR="002A2C2D" w:rsidRPr="005F0423" w:rsidRDefault="002A2C2D" w:rsidP="008D284B">
      <w:pPr>
        <w:pStyle w:val="ListNumber-ContractCzechRadio"/>
        <w:numPr>
          <w:ilvl w:val="0"/>
          <w:numId w:val="0"/>
        </w:numPr>
        <w:ind w:left="31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31"/>
        <w:gridCol w:w="4333"/>
      </w:tblGrid>
      <w:tr w:rsidR="00F87175" w14:paraId="45E8C224" w14:textId="77777777" w:rsidTr="002A2C2D">
        <w:tc>
          <w:tcPr>
            <w:tcW w:w="4366" w:type="dxa"/>
            <w:tcBorders>
              <w:top w:val="single" w:sz="4" w:space="0" w:color="auto"/>
              <w:left w:val="single" w:sz="4" w:space="0" w:color="auto"/>
              <w:bottom w:val="single" w:sz="4" w:space="0" w:color="auto"/>
              <w:right w:val="single" w:sz="4" w:space="0" w:color="auto"/>
            </w:tcBorders>
            <w:shd w:val="clear" w:color="auto" w:fill="auto"/>
          </w:tcPr>
          <w:p w14:paraId="1E9D4C89" w14:textId="77777777" w:rsidR="002A2C2D" w:rsidRPr="005F0423" w:rsidRDefault="00861CE5" w:rsidP="002A2C2D">
            <w:pPr>
              <w:pStyle w:val="Zvr"/>
              <w:tabs>
                <w:tab w:val="clear" w:pos="312"/>
                <w:tab w:val="clear" w:pos="624"/>
                <w:tab w:val="left" w:pos="708"/>
              </w:tabs>
              <w:spacing w:before="0"/>
              <w:jc w:val="center"/>
              <w:rPr>
                <w:bCs/>
              </w:rPr>
            </w:pPr>
            <w:r w:rsidRPr="005F0423">
              <w:rPr>
                <w:bCs/>
              </w:rPr>
              <w:t xml:space="preserve">V Praze </w:t>
            </w:r>
            <w:proofErr w:type="gramStart"/>
            <w:r w:rsidRPr="005F0423">
              <w:rPr>
                <w:bCs/>
              </w:rPr>
              <w:t xml:space="preserve">dne </w:t>
            </w:r>
            <w:r w:rsidR="00414B5D" w:rsidRPr="005F0423">
              <w:t xml:space="preserve"> </w:t>
            </w:r>
            <w:r w:rsidR="00414B5D" w:rsidRPr="005F0423">
              <w:rPr>
                <w:rFonts w:cs="Arial"/>
                <w:szCs w:val="20"/>
              </w:rPr>
              <w:t>[</w:t>
            </w:r>
            <w:proofErr w:type="gramEnd"/>
            <w:r w:rsidR="00414B5D" w:rsidRPr="005F0423">
              <w:rPr>
                <w:rFonts w:cs="Arial"/>
                <w:szCs w:val="20"/>
                <w:highlight w:val="yellow"/>
              </w:rPr>
              <w:t>DOPLNIT</w:t>
            </w:r>
            <w:r w:rsidR="00414B5D" w:rsidRPr="005F0423">
              <w:rPr>
                <w:rFonts w:cs="Arial"/>
                <w:szCs w:val="20"/>
              </w:rPr>
              <w:t>]</w:t>
            </w:r>
          </w:p>
        </w:tc>
        <w:tc>
          <w:tcPr>
            <w:tcW w:w="4366" w:type="dxa"/>
            <w:tcBorders>
              <w:top w:val="single" w:sz="4" w:space="0" w:color="auto"/>
              <w:left w:val="single" w:sz="4" w:space="0" w:color="auto"/>
              <w:bottom w:val="single" w:sz="4" w:space="0" w:color="auto"/>
              <w:right w:val="single" w:sz="4" w:space="0" w:color="auto"/>
            </w:tcBorders>
            <w:shd w:val="clear" w:color="auto" w:fill="auto"/>
          </w:tcPr>
          <w:p w14:paraId="138DE722" w14:textId="77777777" w:rsidR="002A2C2D" w:rsidRPr="005F0423" w:rsidRDefault="00861CE5" w:rsidP="002A2C2D">
            <w:pPr>
              <w:pStyle w:val="Zvr"/>
              <w:tabs>
                <w:tab w:val="clear" w:pos="312"/>
                <w:tab w:val="clear" w:pos="624"/>
                <w:tab w:val="left" w:pos="708"/>
              </w:tabs>
              <w:spacing w:before="0"/>
              <w:jc w:val="center"/>
              <w:rPr>
                <w:bCs/>
              </w:rPr>
            </w:pPr>
            <w:proofErr w:type="gramStart"/>
            <w:r w:rsidRPr="005F0423">
              <w:rPr>
                <w:bCs/>
              </w:rPr>
              <w:t xml:space="preserve">V </w:t>
            </w:r>
            <w:r w:rsidR="00414B5D" w:rsidRPr="005F0423">
              <w:t xml:space="preserve"> </w:t>
            </w:r>
            <w:r w:rsidR="00414B5D" w:rsidRPr="005F0423">
              <w:rPr>
                <w:rFonts w:cs="Arial"/>
                <w:szCs w:val="20"/>
              </w:rPr>
              <w:t>[</w:t>
            </w:r>
            <w:proofErr w:type="gramEnd"/>
            <w:r w:rsidR="00414B5D" w:rsidRPr="005F0423">
              <w:rPr>
                <w:rFonts w:cs="Arial"/>
                <w:szCs w:val="20"/>
                <w:highlight w:val="yellow"/>
              </w:rPr>
              <w:t>DOPLNIT</w:t>
            </w:r>
            <w:r w:rsidR="00414B5D" w:rsidRPr="005F0423">
              <w:rPr>
                <w:rFonts w:cs="Arial"/>
                <w:szCs w:val="20"/>
              </w:rPr>
              <w:t xml:space="preserve">] </w:t>
            </w:r>
            <w:r w:rsidRPr="005F0423">
              <w:rPr>
                <w:bCs/>
              </w:rPr>
              <w:t xml:space="preserve">dne </w:t>
            </w:r>
            <w:r w:rsidR="00414B5D" w:rsidRPr="005F0423">
              <w:t xml:space="preserve"> </w:t>
            </w:r>
            <w:r w:rsidR="00414B5D" w:rsidRPr="005F0423">
              <w:rPr>
                <w:rFonts w:cs="Arial"/>
                <w:szCs w:val="20"/>
              </w:rPr>
              <w:t>[</w:t>
            </w:r>
            <w:r w:rsidR="00414B5D" w:rsidRPr="005F0423">
              <w:rPr>
                <w:rFonts w:cs="Arial"/>
                <w:szCs w:val="20"/>
                <w:highlight w:val="yellow"/>
              </w:rPr>
              <w:t>DOPLNIT</w:t>
            </w:r>
            <w:r w:rsidR="00414B5D" w:rsidRPr="005F0423">
              <w:rPr>
                <w:rFonts w:cs="Arial"/>
                <w:szCs w:val="20"/>
              </w:rPr>
              <w:t>]</w:t>
            </w:r>
          </w:p>
        </w:tc>
      </w:tr>
      <w:tr w:rsidR="00F87175" w14:paraId="0FD8C6EB" w14:textId="77777777" w:rsidTr="002A2C2D">
        <w:tc>
          <w:tcPr>
            <w:tcW w:w="4366" w:type="dxa"/>
            <w:tcBorders>
              <w:top w:val="single" w:sz="4" w:space="0" w:color="auto"/>
              <w:left w:val="single" w:sz="4" w:space="0" w:color="auto"/>
              <w:bottom w:val="single" w:sz="4" w:space="0" w:color="auto"/>
              <w:right w:val="single" w:sz="4" w:space="0" w:color="auto"/>
            </w:tcBorders>
            <w:shd w:val="clear" w:color="auto" w:fill="auto"/>
          </w:tcPr>
          <w:p w14:paraId="0D6CC12A" w14:textId="77777777" w:rsidR="002A2C2D" w:rsidRPr="005F0423" w:rsidRDefault="002A2C2D" w:rsidP="002A2C2D">
            <w:pPr>
              <w:pStyle w:val="Zvr"/>
              <w:tabs>
                <w:tab w:val="clear" w:pos="312"/>
                <w:tab w:val="clear" w:pos="624"/>
                <w:tab w:val="left" w:pos="708"/>
              </w:tabs>
              <w:spacing w:before="0"/>
              <w:jc w:val="center"/>
              <w:rPr>
                <w:rStyle w:val="Siln"/>
              </w:rPr>
            </w:pPr>
          </w:p>
          <w:p w14:paraId="203B12D2" w14:textId="77777777" w:rsidR="002A2C2D" w:rsidRPr="005F0423" w:rsidRDefault="002A2C2D" w:rsidP="002A2C2D">
            <w:pPr>
              <w:pStyle w:val="Zvr"/>
              <w:tabs>
                <w:tab w:val="clear" w:pos="312"/>
                <w:tab w:val="clear" w:pos="624"/>
                <w:tab w:val="left" w:pos="708"/>
              </w:tabs>
              <w:spacing w:before="0"/>
              <w:jc w:val="center"/>
              <w:rPr>
                <w:rStyle w:val="Siln"/>
              </w:rPr>
            </w:pPr>
          </w:p>
          <w:p w14:paraId="154DBC5D" w14:textId="77777777" w:rsidR="002A2C2D" w:rsidRPr="005F0423" w:rsidRDefault="002A2C2D" w:rsidP="002A2C2D">
            <w:pPr>
              <w:pStyle w:val="Zvr"/>
              <w:tabs>
                <w:tab w:val="clear" w:pos="312"/>
                <w:tab w:val="clear" w:pos="624"/>
                <w:tab w:val="left" w:pos="708"/>
              </w:tabs>
              <w:spacing w:before="0"/>
              <w:jc w:val="center"/>
              <w:rPr>
                <w:rStyle w:val="Siln"/>
              </w:rPr>
            </w:pPr>
          </w:p>
          <w:p w14:paraId="623FE67E" w14:textId="77777777" w:rsidR="002A2C2D" w:rsidRPr="005F0423" w:rsidRDefault="002A2C2D" w:rsidP="002A2C2D">
            <w:pPr>
              <w:pStyle w:val="Zvr"/>
              <w:tabs>
                <w:tab w:val="clear" w:pos="312"/>
                <w:tab w:val="clear" w:pos="624"/>
                <w:tab w:val="left" w:pos="708"/>
              </w:tabs>
              <w:spacing w:before="0"/>
              <w:jc w:val="center"/>
              <w:rPr>
                <w:rStyle w:val="Siln"/>
              </w:rPr>
            </w:pPr>
          </w:p>
          <w:p w14:paraId="487A5E25" w14:textId="77777777" w:rsidR="002A2C2D" w:rsidRPr="005F0423" w:rsidRDefault="00861CE5" w:rsidP="002A2C2D">
            <w:pPr>
              <w:pStyle w:val="Zvr"/>
              <w:tabs>
                <w:tab w:val="clear" w:pos="312"/>
                <w:tab w:val="clear" w:pos="624"/>
                <w:tab w:val="left" w:pos="708"/>
              </w:tabs>
              <w:spacing w:before="0"/>
              <w:jc w:val="center"/>
              <w:rPr>
                <w:rStyle w:val="Siln"/>
              </w:rPr>
            </w:pPr>
            <w:r w:rsidRPr="005F0423">
              <w:rPr>
                <w:rStyle w:val="Siln"/>
              </w:rPr>
              <w:t>Za objednatele</w:t>
            </w:r>
          </w:p>
          <w:p w14:paraId="197A7A46" w14:textId="77777777" w:rsidR="002A2C2D" w:rsidRPr="005F0423" w:rsidRDefault="00861CE5" w:rsidP="00BD07DF">
            <w:pPr>
              <w:pStyle w:val="Zvr"/>
              <w:tabs>
                <w:tab w:val="clear" w:pos="312"/>
                <w:tab w:val="clear" w:pos="624"/>
                <w:tab w:val="left" w:pos="708"/>
              </w:tabs>
              <w:spacing w:before="0"/>
              <w:jc w:val="center"/>
              <w:rPr>
                <w:b/>
              </w:rPr>
            </w:pPr>
            <w:r w:rsidRPr="005F0423">
              <w:rPr>
                <w:b/>
              </w:rPr>
              <w:t>[</w:t>
            </w:r>
            <w:r w:rsidRPr="005F0423">
              <w:rPr>
                <w:b/>
                <w:highlight w:val="yellow"/>
              </w:rPr>
              <w:t>DOPLNIT</w:t>
            </w:r>
            <w:r w:rsidR="00F9585F" w:rsidRPr="005F0423">
              <w:rPr>
                <w:b/>
                <w:highlight w:val="yellow"/>
              </w:rPr>
              <w:t xml:space="preserve"> JMÉNO A PŘÍJMENÍ</w:t>
            </w:r>
            <w:r w:rsidRPr="005F0423">
              <w:rPr>
                <w:b/>
              </w:rPr>
              <w:t>]</w:t>
            </w:r>
          </w:p>
          <w:p w14:paraId="0AB19830" w14:textId="77777777" w:rsidR="00F9585F" w:rsidRPr="005F0423" w:rsidRDefault="00861CE5" w:rsidP="00BD07DF">
            <w:pPr>
              <w:pStyle w:val="Zvr"/>
              <w:tabs>
                <w:tab w:val="clear" w:pos="312"/>
                <w:tab w:val="clear" w:pos="624"/>
                <w:tab w:val="left" w:pos="708"/>
              </w:tabs>
              <w:spacing w:before="0"/>
              <w:jc w:val="center"/>
              <w:rPr>
                <w:rStyle w:val="Siln"/>
              </w:rPr>
            </w:pPr>
            <w:r w:rsidRPr="005F0423">
              <w:rPr>
                <w:rFonts w:cs="Arial"/>
                <w:b/>
                <w:szCs w:val="20"/>
              </w:rPr>
              <w:t>[</w:t>
            </w:r>
            <w:r w:rsidRPr="005F0423">
              <w:rPr>
                <w:rFonts w:cs="Arial"/>
                <w:b/>
                <w:szCs w:val="20"/>
                <w:highlight w:val="yellow"/>
              </w:rPr>
              <w:t>DOPLNIT PRACOVNÍ POZICI</w:t>
            </w:r>
            <w:r w:rsidRPr="005F0423">
              <w:rPr>
                <w:rFonts w:cs="Arial"/>
                <w:b/>
                <w:szCs w:val="20"/>
              </w:rPr>
              <w:t>]</w:t>
            </w:r>
          </w:p>
        </w:tc>
        <w:tc>
          <w:tcPr>
            <w:tcW w:w="4366" w:type="dxa"/>
            <w:tcBorders>
              <w:top w:val="single" w:sz="4" w:space="0" w:color="auto"/>
              <w:left w:val="single" w:sz="4" w:space="0" w:color="auto"/>
              <w:bottom w:val="single" w:sz="4" w:space="0" w:color="auto"/>
              <w:right w:val="single" w:sz="4" w:space="0" w:color="auto"/>
            </w:tcBorders>
            <w:shd w:val="clear" w:color="auto" w:fill="auto"/>
          </w:tcPr>
          <w:p w14:paraId="5A282B39" w14:textId="77777777" w:rsidR="002A2C2D" w:rsidRPr="005F0423" w:rsidRDefault="002A2C2D" w:rsidP="002A2C2D">
            <w:pPr>
              <w:pStyle w:val="Zvr"/>
              <w:tabs>
                <w:tab w:val="clear" w:pos="312"/>
                <w:tab w:val="clear" w:pos="624"/>
                <w:tab w:val="left" w:pos="708"/>
              </w:tabs>
              <w:spacing w:before="0"/>
              <w:jc w:val="center"/>
              <w:rPr>
                <w:rStyle w:val="Siln"/>
              </w:rPr>
            </w:pPr>
          </w:p>
          <w:p w14:paraId="520F15FA" w14:textId="77777777" w:rsidR="002A2C2D" w:rsidRPr="005F0423" w:rsidRDefault="002A2C2D" w:rsidP="002A2C2D">
            <w:pPr>
              <w:pStyle w:val="Zvr"/>
              <w:tabs>
                <w:tab w:val="clear" w:pos="312"/>
                <w:tab w:val="clear" w:pos="624"/>
                <w:tab w:val="left" w:pos="708"/>
              </w:tabs>
              <w:spacing w:before="0"/>
              <w:jc w:val="center"/>
              <w:rPr>
                <w:rStyle w:val="Siln"/>
              </w:rPr>
            </w:pPr>
          </w:p>
          <w:p w14:paraId="27CB03B8" w14:textId="77777777" w:rsidR="002A2C2D" w:rsidRPr="005F0423" w:rsidRDefault="002A2C2D" w:rsidP="002A2C2D">
            <w:pPr>
              <w:pStyle w:val="Zvr"/>
              <w:tabs>
                <w:tab w:val="clear" w:pos="312"/>
                <w:tab w:val="clear" w:pos="624"/>
                <w:tab w:val="left" w:pos="708"/>
              </w:tabs>
              <w:spacing w:before="0"/>
              <w:jc w:val="center"/>
              <w:rPr>
                <w:rStyle w:val="Siln"/>
              </w:rPr>
            </w:pPr>
          </w:p>
          <w:p w14:paraId="325A72E6" w14:textId="77777777" w:rsidR="002A2C2D" w:rsidRPr="005F0423" w:rsidRDefault="002A2C2D" w:rsidP="002A2C2D">
            <w:pPr>
              <w:pStyle w:val="Zvr"/>
              <w:tabs>
                <w:tab w:val="clear" w:pos="312"/>
                <w:tab w:val="clear" w:pos="624"/>
                <w:tab w:val="left" w:pos="708"/>
              </w:tabs>
              <w:spacing w:before="0"/>
              <w:jc w:val="center"/>
              <w:rPr>
                <w:rStyle w:val="Siln"/>
              </w:rPr>
            </w:pPr>
          </w:p>
          <w:p w14:paraId="52F6BF37" w14:textId="77777777" w:rsidR="002A2C2D" w:rsidRPr="005F0423" w:rsidRDefault="00861CE5" w:rsidP="002A2C2D">
            <w:pPr>
              <w:pStyle w:val="Zvr"/>
              <w:tabs>
                <w:tab w:val="clear" w:pos="312"/>
                <w:tab w:val="clear" w:pos="624"/>
                <w:tab w:val="left" w:pos="708"/>
              </w:tabs>
              <w:spacing w:before="0"/>
              <w:jc w:val="center"/>
              <w:rPr>
                <w:rStyle w:val="Siln"/>
              </w:rPr>
            </w:pPr>
            <w:r w:rsidRPr="005F0423">
              <w:rPr>
                <w:rStyle w:val="Siln"/>
              </w:rPr>
              <w:t>Za poskytovatele</w:t>
            </w:r>
          </w:p>
          <w:p w14:paraId="5F127CC4" w14:textId="77777777" w:rsidR="00F9585F" w:rsidRPr="005F0423" w:rsidRDefault="00861CE5" w:rsidP="00F9585F">
            <w:pPr>
              <w:pStyle w:val="Zvr"/>
              <w:tabs>
                <w:tab w:val="clear" w:pos="312"/>
                <w:tab w:val="clear" w:pos="624"/>
                <w:tab w:val="left" w:pos="708"/>
              </w:tabs>
              <w:spacing w:before="0"/>
              <w:jc w:val="center"/>
              <w:rPr>
                <w:b/>
              </w:rPr>
            </w:pPr>
            <w:r w:rsidRPr="005F0423">
              <w:rPr>
                <w:b/>
              </w:rPr>
              <w:t>[</w:t>
            </w:r>
            <w:r w:rsidRPr="005F0423">
              <w:rPr>
                <w:b/>
                <w:highlight w:val="yellow"/>
              </w:rPr>
              <w:t>DOPLNIT JMÉNO A PŘÍJMENÍ</w:t>
            </w:r>
            <w:r w:rsidRPr="005F0423">
              <w:rPr>
                <w:b/>
              </w:rPr>
              <w:t>]</w:t>
            </w:r>
          </w:p>
          <w:p w14:paraId="63495899" w14:textId="77777777" w:rsidR="002A2C2D" w:rsidRPr="005F0423" w:rsidRDefault="00861CE5" w:rsidP="00F9585F">
            <w:pPr>
              <w:pStyle w:val="Zvr"/>
              <w:tabs>
                <w:tab w:val="clear" w:pos="312"/>
                <w:tab w:val="clear" w:pos="624"/>
                <w:tab w:val="left" w:pos="708"/>
              </w:tabs>
              <w:spacing w:before="0"/>
              <w:jc w:val="center"/>
              <w:rPr>
                <w:rStyle w:val="Siln"/>
              </w:rPr>
            </w:pPr>
            <w:r w:rsidRPr="005F0423">
              <w:rPr>
                <w:rFonts w:cs="Arial"/>
                <w:b/>
                <w:szCs w:val="20"/>
              </w:rPr>
              <w:t>[</w:t>
            </w:r>
            <w:r w:rsidRPr="005F0423">
              <w:rPr>
                <w:rFonts w:cs="Arial"/>
                <w:b/>
                <w:szCs w:val="20"/>
                <w:highlight w:val="yellow"/>
              </w:rPr>
              <w:t>DOPLNIT PRACOVNÍ POZICI</w:t>
            </w:r>
            <w:r w:rsidRPr="005F0423">
              <w:rPr>
                <w:rFonts w:cs="Arial"/>
                <w:b/>
                <w:szCs w:val="20"/>
              </w:rPr>
              <w:t>]</w:t>
            </w:r>
          </w:p>
        </w:tc>
      </w:tr>
    </w:tbl>
    <w:p w14:paraId="0A53D6FA" w14:textId="77777777" w:rsidR="00CA3172" w:rsidRPr="005F0423" w:rsidRDefault="00CA3172" w:rsidP="00CA3172"/>
    <w:p w14:paraId="4D6AF1BD" w14:textId="77777777" w:rsidR="00414B5D" w:rsidRPr="005F0423" w:rsidRDefault="00414B5D" w:rsidP="00441D03">
      <w:pPr>
        <w:pStyle w:val="ListNumber-ContractCzechRadio"/>
        <w:numPr>
          <w:ilvl w:val="0"/>
          <w:numId w:val="0"/>
        </w:numPr>
        <w:ind w:left="312" w:hanging="312"/>
        <w:jc w:val="center"/>
        <w:rPr>
          <w:rFonts w:cs="Arial"/>
          <w:b/>
          <w:szCs w:val="20"/>
        </w:rPr>
      </w:pPr>
    </w:p>
    <w:p w14:paraId="1AC8ACFD" w14:textId="77777777" w:rsidR="00B4374E" w:rsidRPr="005F0423" w:rsidRDefault="00B4374E" w:rsidP="00441D03">
      <w:pPr>
        <w:pStyle w:val="ListNumber-ContractCzechRadio"/>
        <w:numPr>
          <w:ilvl w:val="0"/>
          <w:numId w:val="0"/>
        </w:numPr>
        <w:ind w:left="312" w:hanging="312"/>
        <w:jc w:val="center"/>
        <w:rPr>
          <w:rFonts w:cs="Arial"/>
          <w:b/>
          <w:szCs w:val="20"/>
        </w:rPr>
      </w:pPr>
    </w:p>
    <w:p w14:paraId="1FA12AC6" w14:textId="77777777" w:rsidR="00B4374E" w:rsidRPr="005F0423" w:rsidRDefault="00B4374E" w:rsidP="00414B5D">
      <w:pPr>
        <w:pStyle w:val="ListNumber-ContractCzechRadio"/>
        <w:numPr>
          <w:ilvl w:val="0"/>
          <w:numId w:val="0"/>
        </w:numPr>
        <w:ind w:left="312" w:hanging="312"/>
        <w:jc w:val="center"/>
        <w:rPr>
          <w:rFonts w:cs="Arial"/>
          <w:b/>
          <w:szCs w:val="20"/>
        </w:rPr>
      </w:pPr>
    </w:p>
    <w:p w14:paraId="0D01EE13" w14:textId="77777777" w:rsidR="00C4050F" w:rsidRPr="005F0423" w:rsidRDefault="00C4050F" w:rsidP="0023258C">
      <w:pPr>
        <w:pStyle w:val="SubjectName-ContractCzechRadio"/>
        <w:jc w:val="center"/>
        <w:rPr>
          <w:color w:val="auto"/>
        </w:rPr>
      </w:pPr>
    </w:p>
    <w:sectPr w:rsidR="00C4050F" w:rsidRPr="005F0423" w:rsidSect="0023258C">
      <w:headerReference w:type="default" r:id="rId13"/>
      <w:footerReference w:type="default" r:id="rId14"/>
      <w:headerReference w:type="first" r:id="rId15"/>
      <w:footerReference w:type="first" r:id="rId16"/>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8F72D7" w14:textId="77777777" w:rsidR="00D3456E" w:rsidRDefault="00D3456E">
      <w:pPr>
        <w:spacing w:line="240" w:lineRule="auto"/>
      </w:pPr>
      <w:r>
        <w:separator/>
      </w:r>
    </w:p>
  </w:endnote>
  <w:endnote w:type="continuationSeparator" w:id="0">
    <w:p w14:paraId="6605F765" w14:textId="77777777" w:rsidR="00D3456E" w:rsidRDefault="00D3456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F74B59" w14:textId="77777777" w:rsidR="002A2C2D" w:rsidRDefault="00861CE5">
    <w:pPr>
      <w:pStyle w:val="Zpat"/>
    </w:pPr>
    <w:r>
      <w:rPr>
        <w:noProof/>
        <w:lang w:eastAsia="cs-CZ"/>
      </w:rPr>
      <mc:AlternateContent>
        <mc:Choice Requires="wps">
          <w:drawing>
            <wp:anchor distT="0" distB="0" distL="114300" distR="114300" simplePos="0" relativeHeight="251655680" behindDoc="0" locked="0" layoutInCell="1" allowOverlap="1" wp14:anchorId="6F819DF2" wp14:editId="5A95520F">
              <wp:simplePos x="0" y="0"/>
              <wp:positionH relativeFrom="page">
                <wp:posOffset>5904865</wp:posOffset>
              </wp:positionH>
              <wp:positionV relativeFrom="page">
                <wp:posOffset>9980295</wp:posOffset>
              </wp:positionV>
              <wp:extent cx="629920" cy="151130"/>
              <wp:effectExtent l="0" t="0" r="0" b="0"/>
              <wp:wrapNone/>
              <wp:docPr id="1" name="Text Box 1"/>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txbx>
                      <w:txbxContent>
                        <w:p w14:paraId="132B71DA" w14:textId="77777777" w:rsidR="002A2C2D" w:rsidRPr="00727BE2" w:rsidRDefault="00861CE5" w:rsidP="00727BE2">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600E52">
                            <w:rPr>
                              <w:rStyle w:val="slostrnky"/>
                              <w:noProof/>
                            </w:rPr>
                            <w:t>15</w:t>
                          </w:r>
                          <w:r w:rsidRPr="00727BE2">
                            <w:rPr>
                              <w:rStyle w:val="slostrnky"/>
                            </w:rPr>
                            <w:fldChar w:fldCharType="end"/>
                          </w:r>
                          <w:r w:rsidRPr="00727BE2">
                            <w:rPr>
                              <w:rStyle w:val="slostrnky"/>
                            </w:rPr>
                            <w:t xml:space="preserve"> / </w:t>
                          </w:r>
                          <w:fldSimple w:instr=" NUMPAGES   \* MERGEFORMAT ">
                            <w:r w:rsidR="00600E52" w:rsidRPr="00600E52">
                              <w:rPr>
                                <w:rStyle w:val="slostrnky"/>
                                <w:noProof/>
                              </w:rPr>
                              <w:t>15</w:t>
                            </w:r>
                          </w:fldSimple>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6F819DF2" id="_x0000_t202" coordsize="21600,21600" o:spt="202" path="m,l,21600r21600,l21600,xe">
              <v:stroke joinstyle="miter"/>
              <v:path gradientshapeok="t" o:connecttype="rect"/>
            </v:shapetype>
            <v:shape id="Text Box 1" o:spid="_x0000_s1033" type="#_x0000_t202" style="position:absolute;margin-left:464.95pt;margin-top:785.85pt;width:49.6pt;height:11.9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" filled="f" stroked="f" strokeweight=".5pt">
              <v:textbox inset="0,0,0,0">
                <w:txbxContent>
                  <w:p w14:paraId="132B71DA" w14:textId="77777777" w:rsidR="002A2C2D" w:rsidRPr="00727BE2" w:rsidRDefault="00861CE5" w:rsidP="00727BE2">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600E52">
                      <w:rPr>
                        <w:rStyle w:val="slostrnky"/>
                        <w:noProof/>
                      </w:rPr>
                      <w:t>15</w:t>
                    </w:r>
                    <w:r w:rsidRPr="00727BE2">
                      <w:rPr>
                        <w:rStyle w:val="slostrnky"/>
                      </w:rPr>
                      <w:fldChar w:fldCharType="end"/>
                    </w:r>
                    <w:r w:rsidRPr="00727BE2">
                      <w:rPr>
                        <w:rStyle w:val="slostrnky"/>
                      </w:rPr>
                      <w:t xml:space="preserve"> / </w:t>
                    </w:r>
                    <w:fldSimple w:instr=" NUMPAGES   \* MERGEFORMAT ">
                      <w:r w:rsidR="00600E52" w:rsidRPr="00600E52">
                        <w:rPr>
                          <w:rStyle w:val="slostrnky"/>
                          <w:noProof/>
                        </w:rPr>
                        <w:t>15</w:t>
                      </w:r>
                    </w:fldSimple>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ED7A6E" w14:textId="77777777" w:rsidR="002A2C2D" w:rsidRPr="00B5596D" w:rsidRDefault="00861CE5" w:rsidP="00B5596D">
    <w:pPr>
      <w:pStyle w:val="Zpat"/>
    </w:pPr>
    <w:r>
      <w:rPr>
        <w:noProof/>
        <w:lang w:eastAsia="cs-CZ"/>
      </w:rPr>
      <mc:AlternateContent>
        <mc:Choice Requires="wps">
          <w:drawing>
            <wp:anchor distT="0" distB="0" distL="114300" distR="114300" simplePos="0" relativeHeight="251658752" behindDoc="0" locked="0" layoutInCell="1" allowOverlap="1" wp14:anchorId="17987920" wp14:editId="4F6B7D04">
              <wp:simplePos x="0" y="0"/>
              <wp:positionH relativeFrom="page">
                <wp:posOffset>5904865</wp:posOffset>
              </wp:positionH>
              <wp:positionV relativeFrom="page">
                <wp:posOffset>9980295</wp:posOffset>
              </wp:positionV>
              <wp:extent cx="629920" cy="151130"/>
              <wp:effectExtent l="0" t="0" r="0" b="0"/>
              <wp:wrapNone/>
              <wp:docPr id="5" name="Text Box 5"/>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txbx>
                      <w:txbxContent>
                        <w:p w14:paraId="13331050" w14:textId="77777777" w:rsidR="002A2C2D" w:rsidRPr="00727BE2" w:rsidRDefault="00861CE5" w:rsidP="00B5596D">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600E52">
                            <w:rPr>
                              <w:rStyle w:val="slostrnky"/>
                              <w:noProof/>
                            </w:rPr>
                            <w:t>1</w:t>
                          </w:r>
                          <w:r w:rsidRPr="00727BE2">
                            <w:rPr>
                              <w:rStyle w:val="slostrnky"/>
                            </w:rPr>
                            <w:fldChar w:fldCharType="end"/>
                          </w:r>
                          <w:r w:rsidRPr="00727BE2">
                            <w:rPr>
                              <w:rStyle w:val="slostrnky"/>
                            </w:rPr>
                            <w:t xml:space="preserve"> / </w:t>
                          </w:r>
                          <w:fldSimple w:instr=" NUMPAGES   \* MERGEFORMAT ">
                            <w:r w:rsidR="00600E52" w:rsidRPr="00600E52">
                              <w:rPr>
                                <w:rStyle w:val="slostrnky"/>
                                <w:noProof/>
                              </w:rPr>
                              <w:t>15</w:t>
                            </w:r>
                          </w:fldSimple>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17987920" id="_x0000_t202" coordsize="21600,21600" o:spt="202" path="m,l,21600r21600,l21600,xe">
              <v:stroke joinstyle="miter"/>
              <v:path gradientshapeok="t" o:connecttype="rect"/>
            </v:shapetype>
            <v:shape id="Text Box 5" o:spid="_x0000_s1035" type="#_x0000_t202" style="position:absolute;margin-left:464.95pt;margin-top:785.85pt;width:49.6pt;height:11.9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" filled="f" stroked="f" strokeweight=".5pt">
              <v:textbox inset="0,0,0,0">
                <w:txbxContent>
                  <w:p w14:paraId="13331050" w14:textId="77777777" w:rsidR="002A2C2D" w:rsidRPr="00727BE2" w:rsidRDefault="00861CE5" w:rsidP="00B5596D">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600E52">
                      <w:rPr>
                        <w:rStyle w:val="slostrnky"/>
                        <w:noProof/>
                      </w:rPr>
                      <w:t>1</w:t>
                    </w:r>
                    <w:r w:rsidRPr="00727BE2">
                      <w:rPr>
                        <w:rStyle w:val="slostrnky"/>
                      </w:rPr>
                      <w:fldChar w:fldCharType="end"/>
                    </w:r>
                    <w:r w:rsidRPr="00727BE2">
                      <w:rPr>
                        <w:rStyle w:val="slostrnky"/>
                      </w:rPr>
                      <w:t xml:space="preserve"> / </w:t>
                    </w:r>
                    <w:fldSimple w:instr=" NUMPAGES   \* MERGEFORMAT ">
                      <w:r w:rsidR="00600E52" w:rsidRPr="00600E52">
                        <w:rPr>
                          <w:rStyle w:val="slostrnky"/>
                          <w:noProof/>
                        </w:rPr>
                        <w:t>15</w:t>
                      </w:r>
                    </w:fldSimple>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3EAAE7" w14:textId="77777777" w:rsidR="00D3456E" w:rsidRDefault="00D3456E">
      <w:pPr>
        <w:spacing w:line="240" w:lineRule="auto"/>
      </w:pPr>
      <w:r>
        <w:separator/>
      </w:r>
    </w:p>
  </w:footnote>
  <w:footnote w:type="continuationSeparator" w:id="0">
    <w:p w14:paraId="6A5D6971" w14:textId="77777777" w:rsidR="00D3456E" w:rsidRDefault="00D3456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86E5C3" w14:textId="77777777" w:rsidR="002A2C2D" w:rsidRDefault="00861CE5">
    <w:pPr>
      <w:pStyle w:val="Zhlav"/>
    </w:pPr>
    <w:r>
      <w:rPr>
        <w:noProof/>
        <w:lang w:eastAsia="cs-CZ"/>
      </w:rPr>
      <w:drawing>
        <wp:anchor distT="0" distB="0" distL="114300" distR="114300" simplePos="0" relativeHeight="251659776" behindDoc="0" locked="1" layoutInCell="1" allowOverlap="1" wp14:anchorId="3D69B50D" wp14:editId="1B538E2A">
          <wp:simplePos x="0" y="0"/>
          <wp:positionH relativeFrom="page">
            <wp:posOffset>582295</wp:posOffset>
          </wp:positionH>
          <wp:positionV relativeFrom="page">
            <wp:posOffset>380365</wp:posOffset>
          </wp:positionV>
          <wp:extent cx="1842770" cy="395605"/>
          <wp:effectExtent l="0" t="0" r="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42770" cy="3956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DE8395" w14:textId="77777777" w:rsidR="002A2C2D" w:rsidRDefault="00861CE5" w:rsidP="00F40F01">
    <w:pPr>
      <w:pStyle w:val="Zhlav"/>
      <w:spacing w:after="1380"/>
    </w:pPr>
    <w:r>
      <w:rPr>
        <w:noProof/>
        <w:lang w:eastAsia="cs-CZ"/>
      </w:rPr>
      <mc:AlternateContent>
        <mc:Choice Requires="wps">
          <w:drawing>
            <wp:anchor distT="0" distB="0" distL="114300" distR="114300" simplePos="0" relativeHeight="251657728" behindDoc="0" locked="0" layoutInCell="1" allowOverlap="1" wp14:anchorId="2D7A011C" wp14:editId="3C896C15">
              <wp:simplePos x="0" y="0"/>
              <wp:positionH relativeFrom="page">
                <wp:posOffset>1019175</wp:posOffset>
              </wp:positionH>
              <wp:positionV relativeFrom="page">
                <wp:posOffset>1036955</wp:posOffset>
              </wp:positionV>
              <wp:extent cx="1710055" cy="306070"/>
              <wp:effectExtent l="0" t="0" r="0" b="0"/>
              <wp:wrapNone/>
              <wp:docPr id="13" name="Text Box 13"/>
              <wp:cNvGraphicFramePr/>
              <a:graphic xmlns:a="http://schemas.openxmlformats.org/drawingml/2006/main">
                <a:graphicData uri="http://schemas.microsoft.com/office/word/2010/wordprocessingShape">
                  <wps:wsp>
                    <wps:cNvSpPr txBox="1"/>
                    <wps:spPr>
                      <a:xfrm>
                        <a:off x="0" y="0"/>
                        <a:ext cx="1710055" cy="306070"/>
                      </a:xfrm>
                      <a:prstGeom prst="rect">
                        <a:avLst/>
                      </a:prstGeom>
                      <a:noFill/>
                      <a:ln w="12700">
                        <a:noFill/>
                      </a:ln>
                      <a:effectLst/>
                    </wps:spPr>
                    <wps:txbx>
                      <w:txbxContent>
                        <w:p w14:paraId="26229B74" w14:textId="77777777" w:rsidR="002A2C2D" w:rsidRPr="00321BCC" w:rsidRDefault="00861CE5" w:rsidP="00E53743">
                          <w:pPr>
                            <w:pStyle w:val="Logo-AdditionCzechRadio"/>
                            <w:jc w:val="center"/>
                          </w:pPr>
                          <w: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2D7A011C" id="_x0000_t202" coordsize="21600,21600" o:spt="202" path="m,l,21600r21600,l21600,xe">
              <v:stroke joinstyle="miter"/>
              <v:path gradientshapeok="t" o:connecttype="rect"/>
            </v:shapetype>
            <v:shape id="Text Box 13" o:spid="_x0000_s1034" type="#_x0000_t202" style="position:absolute;margin-left:80.25pt;margin-top:81.65pt;width:134.65pt;height:24.1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" filled="f" stroked="f" strokeweight="1pt">
              <v:textbox inset="0,0,0,0">
                <w:txbxContent>
                  <w:p w14:paraId="26229B74" w14:textId="77777777" w:rsidR="002A2C2D" w:rsidRPr="00321BCC" w:rsidRDefault="00861CE5" w:rsidP="00E53743">
                    <w:pPr>
                      <w:pStyle w:val="Logo-AdditionCzechRadio"/>
                      <w:jc w:val="center"/>
                    </w:pPr>
                    <w:r>
                      <w:t xml:space="preserve">   </w:t>
                    </w:r>
                  </w:p>
                </w:txbxContent>
              </v:textbox>
              <w10:wrap anchorx="page" anchory="page"/>
            </v:shape>
          </w:pict>
        </mc:Fallback>
      </mc:AlternateContent>
    </w:r>
    <w:r>
      <w:rPr>
        <w:noProof/>
        <w:lang w:eastAsia="cs-CZ"/>
      </w:rPr>
      <w:drawing>
        <wp:anchor distT="0" distB="0" distL="114300" distR="114300" simplePos="0" relativeHeight="251656704" behindDoc="0" locked="1" layoutInCell="1" allowOverlap="1" wp14:anchorId="7F044475" wp14:editId="61C32CBF">
          <wp:simplePos x="0" y="0"/>
          <wp:positionH relativeFrom="page">
            <wp:posOffset>629920</wp:posOffset>
          </wp:positionH>
          <wp:positionV relativeFrom="page">
            <wp:posOffset>622935</wp:posOffset>
          </wp:positionV>
          <wp:extent cx="1843405" cy="39624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43405" cy="3962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1"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2"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3"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4" w15:restartNumberingAfterBreak="0">
    <w:nsid w:val="164203B8"/>
    <w:multiLevelType w:val="hybridMultilevel"/>
    <w:tmpl w:val="4EE4CFB2"/>
    <w:lvl w:ilvl="0" w:tplc="7EFE7AB6">
      <w:start w:val="1"/>
      <w:numFmt w:val="decimal"/>
      <w:lvlText w:val="%1."/>
      <w:lvlJc w:val="left"/>
      <w:pPr>
        <w:ind w:left="720" w:hanging="360"/>
      </w:pPr>
      <w:rPr>
        <w:rFonts w:hint="default"/>
      </w:rPr>
    </w:lvl>
    <w:lvl w:ilvl="1" w:tplc="217CEF1A" w:tentative="1">
      <w:start w:val="1"/>
      <w:numFmt w:val="lowerLetter"/>
      <w:lvlText w:val="%2."/>
      <w:lvlJc w:val="left"/>
      <w:pPr>
        <w:ind w:left="1440" w:hanging="360"/>
      </w:pPr>
    </w:lvl>
    <w:lvl w:ilvl="2" w:tplc="713A2302" w:tentative="1">
      <w:start w:val="1"/>
      <w:numFmt w:val="lowerRoman"/>
      <w:lvlText w:val="%3."/>
      <w:lvlJc w:val="right"/>
      <w:pPr>
        <w:ind w:left="2160" w:hanging="180"/>
      </w:pPr>
    </w:lvl>
    <w:lvl w:ilvl="3" w:tplc="49FC9DE8" w:tentative="1">
      <w:start w:val="1"/>
      <w:numFmt w:val="decimal"/>
      <w:lvlText w:val="%4."/>
      <w:lvlJc w:val="left"/>
      <w:pPr>
        <w:ind w:left="2880" w:hanging="360"/>
      </w:pPr>
    </w:lvl>
    <w:lvl w:ilvl="4" w:tplc="3744ADA0" w:tentative="1">
      <w:start w:val="1"/>
      <w:numFmt w:val="lowerLetter"/>
      <w:lvlText w:val="%5."/>
      <w:lvlJc w:val="left"/>
      <w:pPr>
        <w:ind w:left="3600" w:hanging="360"/>
      </w:pPr>
    </w:lvl>
    <w:lvl w:ilvl="5" w:tplc="7840CB70" w:tentative="1">
      <w:start w:val="1"/>
      <w:numFmt w:val="lowerRoman"/>
      <w:lvlText w:val="%6."/>
      <w:lvlJc w:val="right"/>
      <w:pPr>
        <w:ind w:left="4320" w:hanging="180"/>
      </w:pPr>
    </w:lvl>
    <w:lvl w:ilvl="6" w:tplc="FCD63C76" w:tentative="1">
      <w:start w:val="1"/>
      <w:numFmt w:val="decimal"/>
      <w:lvlText w:val="%7."/>
      <w:lvlJc w:val="left"/>
      <w:pPr>
        <w:ind w:left="5040" w:hanging="360"/>
      </w:pPr>
    </w:lvl>
    <w:lvl w:ilvl="7" w:tplc="F2569072" w:tentative="1">
      <w:start w:val="1"/>
      <w:numFmt w:val="lowerLetter"/>
      <w:lvlText w:val="%8."/>
      <w:lvlJc w:val="left"/>
      <w:pPr>
        <w:ind w:left="5760" w:hanging="360"/>
      </w:pPr>
    </w:lvl>
    <w:lvl w:ilvl="8" w:tplc="EAFA0EC6" w:tentative="1">
      <w:start w:val="1"/>
      <w:numFmt w:val="lowerRoman"/>
      <w:lvlText w:val="%9."/>
      <w:lvlJc w:val="right"/>
      <w:pPr>
        <w:ind w:left="6480" w:hanging="180"/>
      </w:pPr>
    </w:lvl>
  </w:abstractNum>
  <w:abstractNum w:abstractNumId="5"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6" w15:restartNumberingAfterBreak="0">
    <w:nsid w:val="1BE84C87"/>
    <w:multiLevelType w:val="multilevel"/>
    <w:tmpl w:val="023C2DE0"/>
    <w:numStyleLink w:val="Headings-Numbered"/>
  </w:abstractNum>
  <w:abstractNum w:abstractNumId="7"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8" w15:restartNumberingAfterBreak="0">
    <w:nsid w:val="1E5C7517"/>
    <w:multiLevelType w:val="hybridMultilevel"/>
    <w:tmpl w:val="6C428378"/>
    <w:lvl w:ilvl="0" w:tplc="81E0CF26">
      <w:start w:val="1"/>
      <w:numFmt w:val="bullet"/>
      <w:lvlText w:val=""/>
      <w:lvlJc w:val="left"/>
      <w:pPr>
        <w:ind w:left="672" w:hanging="360"/>
      </w:pPr>
      <w:rPr>
        <w:rFonts w:ascii="Symbol" w:hAnsi="Symbol" w:hint="default"/>
      </w:rPr>
    </w:lvl>
    <w:lvl w:ilvl="1" w:tplc="A060F082">
      <w:start w:val="1"/>
      <w:numFmt w:val="bullet"/>
      <w:lvlText w:val="o"/>
      <w:lvlJc w:val="left"/>
      <w:pPr>
        <w:ind w:left="1392" w:hanging="360"/>
      </w:pPr>
      <w:rPr>
        <w:rFonts w:ascii="Courier New" w:hAnsi="Courier New" w:cs="Courier New" w:hint="default"/>
      </w:rPr>
    </w:lvl>
    <w:lvl w:ilvl="2" w:tplc="5AE44CBC">
      <w:start w:val="1"/>
      <w:numFmt w:val="bullet"/>
      <w:lvlText w:val=""/>
      <w:lvlJc w:val="left"/>
      <w:pPr>
        <w:ind w:left="2112" w:hanging="360"/>
      </w:pPr>
      <w:rPr>
        <w:rFonts w:ascii="Wingdings" w:hAnsi="Wingdings" w:hint="default"/>
      </w:rPr>
    </w:lvl>
    <w:lvl w:ilvl="3" w:tplc="34202068" w:tentative="1">
      <w:start w:val="1"/>
      <w:numFmt w:val="bullet"/>
      <w:lvlText w:val=""/>
      <w:lvlJc w:val="left"/>
      <w:pPr>
        <w:ind w:left="2832" w:hanging="360"/>
      </w:pPr>
      <w:rPr>
        <w:rFonts w:ascii="Symbol" w:hAnsi="Symbol" w:hint="default"/>
      </w:rPr>
    </w:lvl>
    <w:lvl w:ilvl="4" w:tplc="7EE80BE0" w:tentative="1">
      <w:start w:val="1"/>
      <w:numFmt w:val="bullet"/>
      <w:lvlText w:val="o"/>
      <w:lvlJc w:val="left"/>
      <w:pPr>
        <w:ind w:left="3552" w:hanging="360"/>
      </w:pPr>
      <w:rPr>
        <w:rFonts w:ascii="Courier New" w:hAnsi="Courier New" w:cs="Courier New" w:hint="default"/>
      </w:rPr>
    </w:lvl>
    <w:lvl w:ilvl="5" w:tplc="EC24A1CE" w:tentative="1">
      <w:start w:val="1"/>
      <w:numFmt w:val="bullet"/>
      <w:lvlText w:val=""/>
      <w:lvlJc w:val="left"/>
      <w:pPr>
        <w:ind w:left="4272" w:hanging="360"/>
      </w:pPr>
      <w:rPr>
        <w:rFonts w:ascii="Wingdings" w:hAnsi="Wingdings" w:hint="default"/>
      </w:rPr>
    </w:lvl>
    <w:lvl w:ilvl="6" w:tplc="E1620BB4" w:tentative="1">
      <w:start w:val="1"/>
      <w:numFmt w:val="bullet"/>
      <w:lvlText w:val=""/>
      <w:lvlJc w:val="left"/>
      <w:pPr>
        <w:ind w:left="4992" w:hanging="360"/>
      </w:pPr>
      <w:rPr>
        <w:rFonts w:ascii="Symbol" w:hAnsi="Symbol" w:hint="default"/>
      </w:rPr>
    </w:lvl>
    <w:lvl w:ilvl="7" w:tplc="49AE1AF6" w:tentative="1">
      <w:start w:val="1"/>
      <w:numFmt w:val="bullet"/>
      <w:lvlText w:val="o"/>
      <w:lvlJc w:val="left"/>
      <w:pPr>
        <w:ind w:left="5712" w:hanging="360"/>
      </w:pPr>
      <w:rPr>
        <w:rFonts w:ascii="Courier New" w:hAnsi="Courier New" w:cs="Courier New" w:hint="default"/>
      </w:rPr>
    </w:lvl>
    <w:lvl w:ilvl="8" w:tplc="CC6AA026" w:tentative="1">
      <w:start w:val="1"/>
      <w:numFmt w:val="bullet"/>
      <w:lvlText w:val=""/>
      <w:lvlJc w:val="left"/>
      <w:pPr>
        <w:ind w:left="6432" w:hanging="360"/>
      </w:pPr>
      <w:rPr>
        <w:rFonts w:ascii="Wingdings" w:hAnsi="Wingdings" w:hint="default"/>
      </w:rPr>
    </w:lvl>
  </w:abstractNum>
  <w:abstractNum w:abstractNumId="9" w15:restartNumberingAfterBreak="0">
    <w:nsid w:val="1F7632CC"/>
    <w:multiLevelType w:val="multilevel"/>
    <w:tmpl w:val="4246CAA8"/>
    <w:numStyleLink w:val="Captions-Numbering"/>
  </w:abstractNum>
  <w:abstractNum w:abstractNumId="10" w15:restartNumberingAfterBreak="0">
    <w:nsid w:val="227109E0"/>
    <w:multiLevelType w:val="multilevel"/>
    <w:tmpl w:val="B414D002"/>
    <w:numStyleLink w:val="Headings"/>
  </w:abstractNum>
  <w:abstractNum w:abstractNumId="11" w15:restartNumberingAfterBreak="0">
    <w:nsid w:val="32244F10"/>
    <w:multiLevelType w:val="multilevel"/>
    <w:tmpl w:val="C2A02212"/>
    <w:numStyleLink w:val="List-Contract"/>
  </w:abstractNum>
  <w:abstractNum w:abstractNumId="12" w15:restartNumberingAfterBreak="0">
    <w:nsid w:val="345E421C"/>
    <w:multiLevelType w:val="hybridMultilevel"/>
    <w:tmpl w:val="85FCBB8A"/>
    <w:lvl w:ilvl="0" w:tplc="5FDE1CD4">
      <w:start w:val="1"/>
      <w:numFmt w:val="bullet"/>
      <w:lvlText w:val="-"/>
      <w:lvlJc w:val="left"/>
      <w:pPr>
        <w:ind w:left="1080" w:hanging="360"/>
      </w:pPr>
      <w:rPr>
        <w:rFonts w:ascii="Verdana" w:eastAsia="Times New Roman" w:hAnsi="Verdana" w:cs="Times New Roman" w:hint="default"/>
      </w:rPr>
    </w:lvl>
    <w:lvl w:ilvl="1" w:tplc="4F3619C4" w:tentative="1">
      <w:start w:val="1"/>
      <w:numFmt w:val="bullet"/>
      <w:lvlText w:val="o"/>
      <w:lvlJc w:val="left"/>
      <w:pPr>
        <w:ind w:left="1800" w:hanging="360"/>
      </w:pPr>
      <w:rPr>
        <w:rFonts w:ascii="Courier New" w:hAnsi="Courier New" w:cs="Courier New" w:hint="default"/>
      </w:rPr>
    </w:lvl>
    <w:lvl w:ilvl="2" w:tplc="F65A95FA" w:tentative="1">
      <w:start w:val="1"/>
      <w:numFmt w:val="bullet"/>
      <w:lvlText w:val=""/>
      <w:lvlJc w:val="left"/>
      <w:pPr>
        <w:ind w:left="2520" w:hanging="360"/>
      </w:pPr>
      <w:rPr>
        <w:rFonts w:ascii="Wingdings" w:hAnsi="Wingdings" w:hint="default"/>
      </w:rPr>
    </w:lvl>
    <w:lvl w:ilvl="3" w:tplc="3000CBAE" w:tentative="1">
      <w:start w:val="1"/>
      <w:numFmt w:val="bullet"/>
      <w:lvlText w:val=""/>
      <w:lvlJc w:val="left"/>
      <w:pPr>
        <w:ind w:left="3240" w:hanging="360"/>
      </w:pPr>
      <w:rPr>
        <w:rFonts w:ascii="Symbol" w:hAnsi="Symbol" w:hint="default"/>
      </w:rPr>
    </w:lvl>
    <w:lvl w:ilvl="4" w:tplc="84C2A80A" w:tentative="1">
      <w:start w:val="1"/>
      <w:numFmt w:val="bullet"/>
      <w:lvlText w:val="o"/>
      <w:lvlJc w:val="left"/>
      <w:pPr>
        <w:ind w:left="3960" w:hanging="360"/>
      </w:pPr>
      <w:rPr>
        <w:rFonts w:ascii="Courier New" w:hAnsi="Courier New" w:cs="Courier New" w:hint="default"/>
      </w:rPr>
    </w:lvl>
    <w:lvl w:ilvl="5" w:tplc="35E01954" w:tentative="1">
      <w:start w:val="1"/>
      <w:numFmt w:val="bullet"/>
      <w:lvlText w:val=""/>
      <w:lvlJc w:val="left"/>
      <w:pPr>
        <w:ind w:left="4680" w:hanging="360"/>
      </w:pPr>
      <w:rPr>
        <w:rFonts w:ascii="Wingdings" w:hAnsi="Wingdings" w:hint="default"/>
      </w:rPr>
    </w:lvl>
    <w:lvl w:ilvl="6" w:tplc="FE9898C8" w:tentative="1">
      <w:start w:val="1"/>
      <w:numFmt w:val="bullet"/>
      <w:lvlText w:val=""/>
      <w:lvlJc w:val="left"/>
      <w:pPr>
        <w:ind w:left="5400" w:hanging="360"/>
      </w:pPr>
      <w:rPr>
        <w:rFonts w:ascii="Symbol" w:hAnsi="Symbol" w:hint="default"/>
      </w:rPr>
    </w:lvl>
    <w:lvl w:ilvl="7" w:tplc="C4A0E7AA" w:tentative="1">
      <w:start w:val="1"/>
      <w:numFmt w:val="bullet"/>
      <w:lvlText w:val="o"/>
      <w:lvlJc w:val="left"/>
      <w:pPr>
        <w:ind w:left="6120" w:hanging="360"/>
      </w:pPr>
      <w:rPr>
        <w:rFonts w:ascii="Courier New" w:hAnsi="Courier New" w:cs="Courier New" w:hint="default"/>
      </w:rPr>
    </w:lvl>
    <w:lvl w:ilvl="8" w:tplc="26A879D8" w:tentative="1">
      <w:start w:val="1"/>
      <w:numFmt w:val="bullet"/>
      <w:lvlText w:val=""/>
      <w:lvlJc w:val="left"/>
      <w:pPr>
        <w:ind w:left="6840" w:hanging="360"/>
      </w:pPr>
      <w:rPr>
        <w:rFonts w:ascii="Wingdings" w:hAnsi="Wingdings" w:hint="default"/>
      </w:rPr>
    </w:lvl>
  </w:abstractNum>
  <w:abstractNum w:abstractNumId="13"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4" w15:restartNumberingAfterBreak="0">
    <w:nsid w:val="3A516486"/>
    <w:multiLevelType w:val="hybridMultilevel"/>
    <w:tmpl w:val="556C701E"/>
    <w:lvl w:ilvl="0" w:tplc="8E8AAF2A">
      <w:start w:val="1"/>
      <w:numFmt w:val="bullet"/>
      <w:lvlText w:val=""/>
      <w:lvlJc w:val="left"/>
      <w:pPr>
        <w:ind w:left="984" w:hanging="360"/>
      </w:pPr>
      <w:rPr>
        <w:rFonts w:ascii="Symbol" w:hAnsi="Symbol" w:hint="default"/>
      </w:rPr>
    </w:lvl>
    <w:lvl w:ilvl="1" w:tplc="537C4494" w:tentative="1">
      <w:start w:val="1"/>
      <w:numFmt w:val="bullet"/>
      <w:lvlText w:val="o"/>
      <w:lvlJc w:val="left"/>
      <w:pPr>
        <w:ind w:left="1704" w:hanging="360"/>
      </w:pPr>
      <w:rPr>
        <w:rFonts w:ascii="Courier New" w:hAnsi="Courier New" w:cs="Courier New" w:hint="default"/>
      </w:rPr>
    </w:lvl>
    <w:lvl w:ilvl="2" w:tplc="586A31EC" w:tentative="1">
      <w:start w:val="1"/>
      <w:numFmt w:val="bullet"/>
      <w:lvlText w:val=""/>
      <w:lvlJc w:val="left"/>
      <w:pPr>
        <w:ind w:left="2424" w:hanging="360"/>
      </w:pPr>
      <w:rPr>
        <w:rFonts w:ascii="Wingdings" w:hAnsi="Wingdings" w:hint="default"/>
      </w:rPr>
    </w:lvl>
    <w:lvl w:ilvl="3" w:tplc="8C308FC2" w:tentative="1">
      <w:start w:val="1"/>
      <w:numFmt w:val="bullet"/>
      <w:lvlText w:val=""/>
      <w:lvlJc w:val="left"/>
      <w:pPr>
        <w:ind w:left="3144" w:hanging="360"/>
      </w:pPr>
      <w:rPr>
        <w:rFonts w:ascii="Symbol" w:hAnsi="Symbol" w:hint="default"/>
      </w:rPr>
    </w:lvl>
    <w:lvl w:ilvl="4" w:tplc="86642324" w:tentative="1">
      <w:start w:val="1"/>
      <w:numFmt w:val="bullet"/>
      <w:lvlText w:val="o"/>
      <w:lvlJc w:val="left"/>
      <w:pPr>
        <w:ind w:left="3864" w:hanging="360"/>
      </w:pPr>
      <w:rPr>
        <w:rFonts w:ascii="Courier New" w:hAnsi="Courier New" w:cs="Courier New" w:hint="default"/>
      </w:rPr>
    </w:lvl>
    <w:lvl w:ilvl="5" w:tplc="6D7CC216" w:tentative="1">
      <w:start w:val="1"/>
      <w:numFmt w:val="bullet"/>
      <w:lvlText w:val=""/>
      <w:lvlJc w:val="left"/>
      <w:pPr>
        <w:ind w:left="4584" w:hanging="360"/>
      </w:pPr>
      <w:rPr>
        <w:rFonts w:ascii="Wingdings" w:hAnsi="Wingdings" w:hint="default"/>
      </w:rPr>
    </w:lvl>
    <w:lvl w:ilvl="6" w:tplc="5D982A30" w:tentative="1">
      <w:start w:val="1"/>
      <w:numFmt w:val="bullet"/>
      <w:lvlText w:val=""/>
      <w:lvlJc w:val="left"/>
      <w:pPr>
        <w:ind w:left="5304" w:hanging="360"/>
      </w:pPr>
      <w:rPr>
        <w:rFonts w:ascii="Symbol" w:hAnsi="Symbol" w:hint="default"/>
      </w:rPr>
    </w:lvl>
    <w:lvl w:ilvl="7" w:tplc="E86AEAB6" w:tentative="1">
      <w:start w:val="1"/>
      <w:numFmt w:val="bullet"/>
      <w:lvlText w:val="o"/>
      <w:lvlJc w:val="left"/>
      <w:pPr>
        <w:ind w:left="6024" w:hanging="360"/>
      </w:pPr>
      <w:rPr>
        <w:rFonts w:ascii="Courier New" w:hAnsi="Courier New" w:cs="Courier New" w:hint="default"/>
      </w:rPr>
    </w:lvl>
    <w:lvl w:ilvl="8" w:tplc="E38ADAEE" w:tentative="1">
      <w:start w:val="1"/>
      <w:numFmt w:val="bullet"/>
      <w:lvlText w:val=""/>
      <w:lvlJc w:val="left"/>
      <w:pPr>
        <w:ind w:left="6744" w:hanging="360"/>
      </w:pPr>
      <w:rPr>
        <w:rFonts w:ascii="Wingdings" w:hAnsi="Wingdings" w:hint="default"/>
      </w:rPr>
    </w:lvl>
  </w:abstractNum>
  <w:abstractNum w:abstractNumId="15"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6" w15:restartNumberingAfterBreak="0">
    <w:nsid w:val="5349539E"/>
    <w:multiLevelType w:val="multilevel"/>
    <w:tmpl w:val="5456ED1A"/>
    <w:numStyleLink w:val="Section-Contract"/>
  </w:abstractNum>
  <w:abstractNum w:abstractNumId="17" w15:restartNumberingAfterBreak="0">
    <w:nsid w:val="53774FB4"/>
    <w:multiLevelType w:val="hybridMultilevel"/>
    <w:tmpl w:val="FD9630CE"/>
    <w:lvl w:ilvl="0" w:tplc="9D30E810">
      <w:start w:val="1"/>
      <w:numFmt w:val="decimal"/>
      <w:lvlText w:val="%1."/>
      <w:lvlJc w:val="left"/>
      <w:pPr>
        <w:ind w:left="1032" w:hanging="360"/>
      </w:pPr>
    </w:lvl>
    <w:lvl w:ilvl="1" w:tplc="6A4436DA" w:tentative="1">
      <w:start w:val="1"/>
      <w:numFmt w:val="lowerLetter"/>
      <w:lvlText w:val="%2."/>
      <w:lvlJc w:val="left"/>
      <w:pPr>
        <w:ind w:left="1752" w:hanging="360"/>
      </w:pPr>
    </w:lvl>
    <w:lvl w:ilvl="2" w:tplc="959864BE" w:tentative="1">
      <w:start w:val="1"/>
      <w:numFmt w:val="lowerRoman"/>
      <w:lvlText w:val="%3."/>
      <w:lvlJc w:val="right"/>
      <w:pPr>
        <w:ind w:left="2472" w:hanging="180"/>
      </w:pPr>
    </w:lvl>
    <w:lvl w:ilvl="3" w:tplc="5C580A62" w:tentative="1">
      <w:start w:val="1"/>
      <w:numFmt w:val="decimal"/>
      <w:lvlText w:val="%4."/>
      <w:lvlJc w:val="left"/>
      <w:pPr>
        <w:ind w:left="3192" w:hanging="360"/>
      </w:pPr>
    </w:lvl>
    <w:lvl w:ilvl="4" w:tplc="A2E6D66C" w:tentative="1">
      <w:start w:val="1"/>
      <w:numFmt w:val="lowerLetter"/>
      <w:lvlText w:val="%5."/>
      <w:lvlJc w:val="left"/>
      <w:pPr>
        <w:ind w:left="3912" w:hanging="360"/>
      </w:pPr>
    </w:lvl>
    <w:lvl w:ilvl="5" w:tplc="853E0574" w:tentative="1">
      <w:start w:val="1"/>
      <w:numFmt w:val="lowerRoman"/>
      <w:lvlText w:val="%6."/>
      <w:lvlJc w:val="right"/>
      <w:pPr>
        <w:ind w:left="4632" w:hanging="180"/>
      </w:pPr>
    </w:lvl>
    <w:lvl w:ilvl="6" w:tplc="9B00BDE8" w:tentative="1">
      <w:start w:val="1"/>
      <w:numFmt w:val="decimal"/>
      <w:lvlText w:val="%7."/>
      <w:lvlJc w:val="left"/>
      <w:pPr>
        <w:ind w:left="5352" w:hanging="360"/>
      </w:pPr>
    </w:lvl>
    <w:lvl w:ilvl="7" w:tplc="1DCEC348" w:tentative="1">
      <w:start w:val="1"/>
      <w:numFmt w:val="lowerLetter"/>
      <w:lvlText w:val="%8."/>
      <w:lvlJc w:val="left"/>
      <w:pPr>
        <w:ind w:left="6072" w:hanging="360"/>
      </w:pPr>
    </w:lvl>
    <w:lvl w:ilvl="8" w:tplc="1E4E101A" w:tentative="1">
      <w:start w:val="1"/>
      <w:numFmt w:val="lowerRoman"/>
      <w:lvlText w:val="%9."/>
      <w:lvlJc w:val="right"/>
      <w:pPr>
        <w:ind w:left="6792" w:hanging="180"/>
      </w:pPr>
    </w:lvl>
  </w:abstractNum>
  <w:abstractNum w:abstractNumId="18" w15:restartNumberingAfterBreak="0">
    <w:nsid w:val="569A0E61"/>
    <w:multiLevelType w:val="hybridMultilevel"/>
    <w:tmpl w:val="18D066E4"/>
    <w:lvl w:ilvl="0" w:tplc="8C82FAD8">
      <w:start w:val="1"/>
      <w:numFmt w:val="lowerLetter"/>
      <w:lvlText w:val="%1)"/>
      <w:lvlJc w:val="left"/>
      <w:pPr>
        <w:ind w:left="720" w:hanging="360"/>
      </w:pPr>
      <w:rPr>
        <w:rFonts w:hint="default"/>
      </w:rPr>
    </w:lvl>
    <w:lvl w:ilvl="1" w:tplc="E8ACCF56" w:tentative="1">
      <w:start w:val="1"/>
      <w:numFmt w:val="lowerLetter"/>
      <w:lvlText w:val="%2."/>
      <w:lvlJc w:val="left"/>
      <w:pPr>
        <w:ind w:left="1440" w:hanging="360"/>
      </w:pPr>
    </w:lvl>
    <w:lvl w:ilvl="2" w:tplc="D1F68162" w:tentative="1">
      <w:start w:val="1"/>
      <w:numFmt w:val="lowerRoman"/>
      <w:lvlText w:val="%3."/>
      <w:lvlJc w:val="right"/>
      <w:pPr>
        <w:ind w:left="2160" w:hanging="180"/>
      </w:pPr>
    </w:lvl>
    <w:lvl w:ilvl="3" w:tplc="23BE9876" w:tentative="1">
      <w:start w:val="1"/>
      <w:numFmt w:val="decimal"/>
      <w:lvlText w:val="%4."/>
      <w:lvlJc w:val="left"/>
      <w:pPr>
        <w:ind w:left="2880" w:hanging="360"/>
      </w:pPr>
    </w:lvl>
    <w:lvl w:ilvl="4" w:tplc="6172DDA2" w:tentative="1">
      <w:start w:val="1"/>
      <w:numFmt w:val="lowerLetter"/>
      <w:lvlText w:val="%5."/>
      <w:lvlJc w:val="left"/>
      <w:pPr>
        <w:ind w:left="3600" w:hanging="360"/>
      </w:pPr>
    </w:lvl>
    <w:lvl w:ilvl="5" w:tplc="1A464212" w:tentative="1">
      <w:start w:val="1"/>
      <w:numFmt w:val="lowerRoman"/>
      <w:lvlText w:val="%6."/>
      <w:lvlJc w:val="right"/>
      <w:pPr>
        <w:ind w:left="4320" w:hanging="180"/>
      </w:pPr>
    </w:lvl>
    <w:lvl w:ilvl="6" w:tplc="204C465E" w:tentative="1">
      <w:start w:val="1"/>
      <w:numFmt w:val="decimal"/>
      <w:lvlText w:val="%7."/>
      <w:lvlJc w:val="left"/>
      <w:pPr>
        <w:ind w:left="5040" w:hanging="360"/>
      </w:pPr>
    </w:lvl>
    <w:lvl w:ilvl="7" w:tplc="D8C81EB4" w:tentative="1">
      <w:start w:val="1"/>
      <w:numFmt w:val="lowerLetter"/>
      <w:lvlText w:val="%8."/>
      <w:lvlJc w:val="left"/>
      <w:pPr>
        <w:ind w:left="5760" w:hanging="360"/>
      </w:pPr>
    </w:lvl>
    <w:lvl w:ilvl="8" w:tplc="69DEED26" w:tentative="1">
      <w:start w:val="1"/>
      <w:numFmt w:val="lowerRoman"/>
      <w:lvlText w:val="%9."/>
      <w:lvlJc w:val="right"/>
      <w:pPr>
        <w:ind w:left="6480" w:hanging="180"/>
      </w:pPr>
    </w:lvl>
  </w:abstractNum>
  <w:abstractNum w:abstractNumId="19"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0" w15:restartNumberingAfterBreak="0">
    <w:nsid w:val="575D6093"/>
    <w:multiLevelType w:val="hybridMultilevel"/>
    <w:tmpl w:val="FB827544"/>
    <w:lvl w:ilvl="0" w:tplc="1206E3E4">
      <w:start w:val="1"/>
      <w:numFmt w:val="bullet"/>
      <w:lvlText w:val=""/>
      <w:lvlJc w:val="left"/>
      <w:pPr>
        <w:ind w:left="720" w:hanging="360"/>
      </w:pPr>
      <w:rPr>
        <w:rFonts w:ascii="Symbol" w:hAnsi="Symbol" w:hint="default"/>
      </w:rPr>
    </w:lvl>
    <w:lvl w:ilvl="1" w:tplc="23862552" w:tentative="1">
      <w:start w:val="1"/>
      <w:numFmt w:val="bullet"/>
      <w:lvlText w:val="o"/>
      <w:lvlJc w:val="left"/>
      <w:pPr>
        <w:ind w:left="1440" w:hanging="360"/>
      </w:pPr>
      <w:rPr>
        <w:rFonts w:ascii="Courier New" w:hAnsi="Courier New" w:cs="Courier New" w:hint="default"/>
      </w:rPr>
    </w:lvl>
    <w:lvl w:ilvl="2" w:tplc="1400B532" w:tentative="1">
      <w:start w:val="1"/>
      <w:numFmt w:val="bullet"/>
      <w:lvlText w:val=""/>
      <w:lvlJc w:val="left"/>
      <w:pPr>
        <w:ind w:left="2160" w:hanging="360"/>
      </w:pPr>
      <w:rPr>
        <w:rFonts w:ascii="Wingdings" w:hAnsi="Wingdings" w:hint="default"/>
      </w:rPr>
    </w:lvl>
    <w:lvl w:ilvl="3" w:tplc="B186EA88" w:tentative="1">
      <w:start w:val="1"/>
      <w:numFmt w:val="bullet"/>
      <w:lvlText w:val=""/>
      <w:lvlJc w:val="left"/>
      <w:pPr>
        <w:ind w:left="2880" w:hanging="360"/>
      </w:pPr>
      <w:rPr>
        <w:rFonts w:ascii="Symbol" w:hAnsi="Symbol" w:hint="default"/>
      </w:rPr>
    </w:lvl>
    <w:lvl w:ilvl="4" w:tplc="E8186B68" w:tentative="1">
      <w:start w:val="1"/>
      <w:numFmt w:val="bullet"/>
      <w:lvlText w:val="o"/>
      <w:lvlJc w:val="left"/>
      <w:pPr>
        <w:ind w:left="3600" w:hanging="360"/>
      </w:pPr>
      <w:rPr>
        <w:rFonts w:ascii="Courier New" w:hAnsi="Courier New" w:cs="Courier New" w:hint="default"/>
      </w:rPr>
    </w:lvl>
    <w:lvl w:ilvl="5" w:tplc="D4F8EF6E" w:tentative="1">
      <w:start w:val="1"/>
      <w:numFmt w:val="bullet"/>
      <w:lvlText w:val=""/>
      <w:lvlJc w:val="left"/>
      <w:pPr>
        <w:ind w:left="4320" w:hanging="360"/>
      </w:pPr>
      <w:rPr>
        <w:rFonts w:ascii="Wingdings" w:hAnsi="Wingdings" w:hint="default"/>
      </w:rPr>
    </w:lvl>
    <w:lvl w:ilvl="6" w:tplc="FB7ED77C" w:tentative="1">
      <w:start w:val="1"/>
      <w:numFmt w:val="bullet"/>
      <w:lvlText w:val=""/>
      <w:lvlJc w:val="left"/>
      <w:pPr>
        <w:ind w:left="5040" w:hanging="360"/>
      </w:pPr>
      <w:rPr>
        <w:rFonts w:ascii="Symbol" w:hAnsi="Symbol" w:hint="default"/>
      </w:rPr>
    </w:lvl>
    <w:lvl w:ilvl="7" w:tplc="6C2C3DDC" w:tentative="1">
      <w:start w:val="1"/>
      <w:numFmt w:val="bullet"/>
      <w:lvlText w:val="o"/>
      <w:lvlJc w:val="left"/>
      <w:pPr>
        <w:ind w:left="5760" w:hanging="360"/>
      </w:pPr>
      <w:rPr>
        <w:rFonts w:ascii="Courier New" w:hAnsi="Courier New" w:cs="Courier New" w:hint="default"/>
      </w:rPr>
    </w:lvl>
    <w:lvl w:ilvl="8" w:tplc="9076A058" w:tentative="1">
      <w:start w:val="1"/>
      <w:numFmt w:val="bullet"/>
      <w:lvlText w:val=""/>
      <w:lvlJc w:val="left"/>
      <w:pPr>
        <w:ind w:left="6480" w:hanging="360"/>
      </w:pPr>
      <w:rPr>
        <w:rFonts w:ascii="Wingdings" w:hAnsi="Wingdings" w:hint="default"/>
      </w:rPr>
    </w:lvl>
  </w:abstractNum>
  <w:abstractNum w:abstractNumId="21"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2"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3" w15:restartNumberingAfterBreak="0">
    <w:nsid w:val="5F5A5D5C"/>
    <w:multiLevelType w:val="hybridMultilevel"/>
    <w:tmpl w:val="00D8D8DE"/>
    <w:lvl w:ilvl="0" w:tplc="E2DE099C">
      <w:start w:val="1"/>
      <w:numFmt w:val="decimal"/>
      <w:lvlText w:val="%1."/>
      <w:lvlJc w:val="left"/>
      <w:pPr>
        <w:ind w:left="672" w:hanging="360"/>
      </w:pPr>
      <w:rPr>
        <w:rFonts w:hint="default"/>
      </w:rPr>
    </w:lvl>
    <w:lvl w:ilvl="1" w:tplc="0B760892" w:tentative="1">
      <w:start w:val="1"/>
      <w:numFmt w:val="lowerLetter"/>
      <w:lvlText w:val="%2."/>
      <w:lvlJc w:val="left"/>
      <w:pPr>
        <w:ind w:left="1392" w:hanging="360"/>
      </w:pPr>
    </w:lvl>
    <w:lvl w:ilvl="2" w:tplc="3D9629C4" w:tentative="1">
      <w:start w:val="1"/>
      <w:numFmt w:val="lowerRoman"/>
      <w:lvlText w:val="%3."/>
      <w:lvlJc w:val="right"/>
      <w:pPr>
        <w:ind w:left="2112" w:hanging="180"/>
      </w:pPr>
    </w:lvl>
    <w:lvl w:ilvl="3" w:tplc="88048574" w:tentative="1">
      <w:start w:val="1"/>
      <w:numFmt w:val="decimal"/>
      <w:lvlText w:val="%4."/>
      <w:lvlJc w:val="left"/>
      <w:pPr>
        <w:ind w:left="2832" w:hanging="360"/>
      </w:pPr>
    </w:lvl>
    <w:lvl w:ilvl="4" w:tplc="21E848FE" w:tentative="1">
      <w:start w:val="1"/>
      <w:numFmt w:val="lowerLetter"/>
      <w:lvlText w:val="%5."/>
      <w:lvlJc w:val="left"/>
      <w:pPr>
        <w:ind w:left="3552" w:hanging="360"/>
      </w:pPr>
    </w:lvl>
    <w:lvl w:ilvl="5" w:tplc="B21C4948" w:tentative="1">
      <w:start w:val="1"/>
      <w:numFmt w:val="lowerRoman"/>
      <w:lvlText w:val="%6."/>
      <w:lvlJc w:val="right"/>
      <w:pPr>
        <w:ind w:left="4272" w:hanging="180"/>
      </w:pPr>
    </w:lvl>
    <w:lvl w:ilvl="6" w:tplc="AB4E5D92" w:tentative="1">
      <w:start w:val="1"/>
      <w:numFmt w:val="decimal"/>
      <w:lvlText w:val="%7."/>
      <w:lvlJc w:val="left"/>
      <w:pPr>
        <w:ind w:left="4992" w:hanging="360"/>
      </w:pPr>
    </w:lvl>
    <w:lvl w:ilvl="7" w:tplc="429229BA" w:tentative="1">
      <w:start w:val="1"/>
      <w:numFmt w:val="lowerLetter"/>
      <w:lvlText w:val="%8."/>
      <w:lvlJc w:val="left"/>
      <w:pPr>
        <w:ind w:left="5712" w:hanging="360"/>
      </w:pPr>
    </w:lvl>
    <w:lvl w:ilvl="8" w:tplc="0D745988" w:tentative="1">
      <w:start w:val="1"/>
      <w:numFmt w:val="lowerRoman"/>
      <w:lvlText w:val="%9."/>
      <w:lvlJc w:val="right"/>
      <w:pPr>
        <w:ind w:left="6432" w:hanging="180"/>
      </w:pPr>
    </w:lvl>
  </w:abstractNum>
  <w:abstractNum w:abstractNumId="24" w15:restartNumberingAfterBreak="0">
    <w:nsid w:val="669A78BB"/>
    <w:multiLevelType w:val="hybridMultilevel"/>
    <w:tmpl w:val="2BAA7346"/>
    <w:lvl w:ilvl="0" w:tplc="24C2850C">
      <w:start w:val="1"/>
      <w:numFmt w:val="bullet"/>
      <w:lvlText w:val=""/>
      <w:lvlJc w:val="left"/>
      <w:pPr>
        <w:ind w:left="1068" w:hanging="360"/>
      </w:pPr>
      <w:rPr>
        <w:rFonts w:ascii="Symbol" w:hAnsi="Symbol" w:hint="default"/>
      </w:rPr>
    </w:lvl>
    <w:lvl w:ilvl="1" w:tplc="B57E55AC">
      <w:start w:val="1"/>
      <w:numFmt w:val="bullet"/>
      <w:lvlText w:val="o"/>
      <w:lvlJc w:val="left"/>
      <w:pPr>
        <w:ind w:left="1788" w:hanging="360"/>
      </w:pPr>
      <w:rPr>
        <w:rFonts w:ascii="Courier New" w:hAnsi="Courier New" w:cs="Courier New" w:hint="default"/>
      </w:rPr>
    </w:lvl>
    <w:lvl w:ilvl="2" w:tplc="2B8CF150">
      <w:start w:val="1"/>
      <w:numFmt w:val="bullet"/>
      <w:lvlText w:val=""/>
      <w:lvlJc w:val="left"/>
      <w:pPr>
        <w:ind w:left="2508" w:hanging="360"/>
      </w:pPr>
      <w:rPr>
        <w:rFonts w:ascii="Wingdings" w:hAnsi="Wingdings" w:hint="default"/>
      </w:rPr>
    </w:lvl>
    <w:lvl w:ilvl="3" w:tplc="5254B748" w:tentative="1">
      <w:start w:val="1"/>
      <w:numFmt w:val="bullet"/>
      <w:lvlText w:val=""/>
      <w:lvlJc w:val="left"/>
      <w:pPr>
        <w:ind w:left="3228" w:hanging="360"/>
      </w:pPr>
      <w:rPr>
        <w:rFonts w:ascii="Symbol" w:hAnsi="Symbol" w:hint="default"/>
      </w:rPr>
    </w:lvl>
    <w:lvl w:ilvl="4" w:tplc="B3681CC8" w:tentative="1">
      <w:start w:val="1"/>
      <w:numFmt w:val="bullet"/>
      <w:lvlText w:val="o"/>
      <w:lvlJc w:val="left"/>
      <w:pPr>
        <w:ind w:left="3948" w:hanging="360"/>
      </w:pPr>
      <w:rPr>
        <w:rFonts w:ascii="Courier New" w:hAnsi="Courier New" w:cs="Courier New" w:hint="default"/>
      </w:rPr>
    </w:lvl>
    <w:lvl w:ilvl="5" w:tplc="9BBE34B0" w:tentative="1">
      <w:start w:val="1"/>
      <w:numFmt w:val="bullet"/>
      <w:lvlText w:val=""/>
      <w:lvlJc w:val="left"/>
      <w:pPr>
        <w:ind w:left="4668" w:hanging="360"/>
      </w:pPr>
      <w:rPr>
        <w:rFonts w:ascii="Wingdings" w:hAnsi="Wingdings" w:hint="default"/>
      </w:rPr>
    </w:lvl>
    <w:lvl w:ilvl="6" w:tplc="C17C40B4" w:tentative="1">
      <w:start w:val="1"/>
      <w:numFmt w:val="bullet"/>
      <w:lvlText w:val=""/>
      <w:lvlJc w:val="left"/>
      <w:pPr>
        <w:ind w:left="5388" w:hanging="360"/>
      </w:pPr>
      <w:rPr>
        <w:rFonts w:ascii="Symbol" w:hAnsi="Symbol" w:hint="default"/>
      </w:rPr>
    </w:lvl>
    <w:lvl w:ilvl="7" w:tplc="9746CCBE" w:tentative="1">
      <w:start w:val="1"/>
      <w:numFmt w:val="bullet"/>
      <w:lvlText w:val="o"/>
      <w:lvlJc w:val="left"/>
      <w:pPr>
        <w:ind w:left="6108" w:hanging="360"/>
      </w:pPr>
      <w:rPr>
        <w:rFonts w:ascii="Courier New" w:hAnsi="Courier New" w:cs="Courier New" w:hint="default"/>
      </w:rPr>
    </w:lvl>
    <w:lvl w:ilvl="8" w:tplc="30684DD0" w:tentative="1">
      <w:start w:val="1"/>
      <w:numFmt w:val="bullet"/>
      <w:lvlText w:val=""/>
      <w:lvlJc w:val="left"/>
      <w:pPr>
        <w:ind w:left="6828" w:hanging="360"/>
      </w:pPr>
      <w:rPr>
        <w:rFonts w:ascii="Wingdings" w:hAnsi="Wingdings" w:hint="default"/>
      </w:rPr>
    </w:lvl>
  </w:abstractNum>
  <w:abstractNum w:abstractNumId="25"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6" w15:restartNumberingAfterBreak="0">
    <w:nsid w:val="76625FB7"/>
    <w:multiLevelType w:val="hybridMultilevel"/>
    <w:tmpl w:val="57A0F07C"/>
    <w:lvl w:ilvl="0" w:tplc="AF362E2C">
      <w:start w:val="1"/>
      <w:numFmt w:val="decimal"/>
      <w:lvlText w:val="%1."/>
      <w:lvlJc w:val="left"/>
      <w:pPr>
        <w:ind w:left="1032" w:hanging="360"/>
      </w:pPr>
    </w:lvl>
    <w:lvl w:ilvl="1" w:tplc="C4466636" w:tentative="1">
      <w:start w:val="1"/>
      <w:numFmt w:val="lowerLetter"/>
      <w:lvlText w:val="%2."/>
      <w:lvlJc w:val="left"/>
      <w:pPr>
        <w:ind w:left="1752" w:hanging="360"/>
      </w:pPr>
    </w:lvl>
    <w:lvl w:ilvl="2" w:tplc="8A8E030C" w:tentative="1">
      <w:start w:val="1"/>
      <w:numFmt w:val="lowerRoman"/>
      <w:lvlText w:val="%3."/>
      <w:lvlJc w:val="right"/>
      <w:pPr>
        <w:ind w:left="2472" w:hanging="180"/>
      </w:pPr>
    </w:lvl>
    <w:lvl w:ilvl="3" w:tplc="38F813EA" w:tentative="1">
      <w:start w:val="1"/>
      <w:numFmt w:val="decimal"/>
      <w:lvlText w:val="%4."/>
      <w:lvlJc w:val="left"/>
      <w:pPr>
        <w:ind w:left="3192" w:hanging="360"/>
      </w:pPr>
    </w:lvl>
    <w:lvl w:ilvl="4" w:tplc="6688C84C" w:tentative="1">
      <w:start w:val="1"/>
      <w:numFmt w:val="lowerLetter"/>
      <w:lvlText w:val="%5."/>
      <w:lvlJc w:val="left"/>
      <w:pPr>
        <w:ind w:left="3912" w:hanging="360"/>
      </w:pPr>
    </w:lvl>
    <w:lvl w:ilvl="5" w:tplc="852ECF92" w:tentative="1">
      <w:start w:val="1"/>
      <w:numFmt w:val="lowerRoman"/>
      <w:lvlText w:val="%6."/>
      <w:lvlJc w:val="right"/>
      <w:pPr>
        <w:ind w:left="4632" w:hanging="180"/>
      </w:pPr>
    </w:lvl>
    <w:lvl w:ilvl="6" w:tplc="9F54F634" w:tentative="1">
      <w:start w:val="1"/>
      <w:numFmt w:val="decimal"/>
      <w:lvlText w:val="%7."/>
      <w:lvlJc w:val="left"/>
      <w:pPr>
        <w:ind w:left="5352" w:hanging="360"/>
      </w:pPr>
    </w:lvl>
    <w:lvl w:ilvl="7" w:tplc="AFB42C2E" w:tentative="1">
      <w:start w:val="1"/>
      <w:numFmt w:val="lowerLetter"/>
      <w:lvlText w:val="%8."/>
      <w:lvlJc w:val="left"/>
      <w:pPr>
        <w:ind w:left="6072" w:hanging="360"/>
      </w:pPr>
    </w:lvl>
    <w:lvl w:ilvl="8" w:tplc="4EAA2014" w:tentative="1">
      <w:start w:val="1"/>
      <w:numFmt w:val="lowerRoman"/>
      <w:lvlText w:val="%9."/>
      <w:lvlJc w:val="right"/>
      <w:pPr>
        <w:ind w:left="6792" w:hanging="180"/>
      </w:pPr>
    </w:lvl>
  </w:abstractNum>
  <w:num w:numId="1">
    <w:abstractNumId w:val="13"/>
  </w:num>
  <w:num w:numId="2">
    <w:abstractNumId w:val="3"/>
  </w:num>
  <w:num w:numId="3">
    <w:abstractNumId w:val="7"/>
  </w:num>
  <w:num w:numId="4">
    <w:abstractNumId w:val="15"/>
  </w:num>
  <w:num w:numId="5">
    <w:abstractNumId w:val="6"/>
  </w:num>
  <w:num w:numId="6">
    <w:abstractNumId w:val="5"/>
  </w:num>
  <w:num w:numId="7">
    <w:abstractNumId w:val="25"/>
  </w:num>
  <w:num w:numId="8">
    <w:abstractNumId w:val="21"/>
  </w:num>
  <w:num w:numId="9">
    <w:abstractNumId w:val="2"/>
  </w:num>
  <w:num w:numId="10">
    <w:abstractNumId w:val="2"/>
  </w:num>
  <w:num w:numId="11">
    <w:abstractNumId w:val="0"/>
  </w:num>
  <w:num w:numId="12">
    <w:abstractNumId w:val="19"/>
  </w:num>
  <w:num w:numId="13">
    <w:abstractNumId w:val="9"/>
  </w:num>
  <w:num w:numId="14">
    <w:abstractNumId w:val="22"/>
  </w:num>
  <w:num w:numId="15">
    <w:abstractNumId w:val="1"/>
  </w:num>
  <w:num w:numId="16">
    <w:abstractNumId w:val="10"/>
  </w:num>
  <w:num w:numId="17">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16"/>
  </w:num>
  <w:num w:numId="19">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0">
    <w:abstractNumId w:val="24"/>
  </w:num>
  <w:num w:numId="21">
    <w:abstractNumId w:val="1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2">
    <w:abstractNumId w:val="14"/>
  </w:num>
  <w:num w:numId="23">
    <w:abstractNumId w:val="8"/>
  </w:num>
  <w:num w:numId="24">
    <w:abstractNumId w:val="20"/>
  </w:num>
  <w:num w:numId="25">
    <w:abstractNumId w:val="18"/>
  </w:num>
  <w:num w:numId="26">
    <w:abstractNumId w:val="26"/>
  </w:num>
  <w:num w:numId="27">
    <w:abstractNumId w:val="23"/>
  </w:num>
  <w:num w:numId="28">
    <w:abstractNumId w:val="17"/>
  </w:num>
  <w:num w:numId="29">
    <w:abstractNumId w:val="1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0">
    <w:abstractNumId w:val="1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1">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32">
    <w:abstractNumId w:val="11"/>
  </w:num>
  <w:num w:numId="33">
    <w:abstractNumId w:val="1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1"/>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lvl>
    </w:lvlOverride>
    <w:lvlOverride w:ilvl="2">
      <w:lvl w:ilvl="2">
        <w:start w:val="1"/>
        <w:numFmt w:val="lowerLetter"/>
        <w:pStyle w:val="ListLetter-ContractCzechRadio"/>
        <w:lvlText w:val="%3)"/>
        <w:lvlJc w:val="left"/>
        <w:pPr>
          <w:ind w:left="624" w:hanging="312"/>
        </w:pPr>
        <w:rPr>
          <w:rFonts w:ascii="Arial" w:eastAsia="Calibri" w:hAnsi="Arial" w:cs="Times New Roman"/>
        </w:rPr>
      </w:lvl>
    </w:lvlOverride>
    <w:lvlOverride w:ilvl="3">
      <w:lvl w:ilvl="3">
        <w:start w:val="1"/>
        <w:numFmt w:val="bullet"/>
        <w:lvlText w:val="—"/>
        <w:lvlJc w:val="left"/>
        <w:pPr>
          <w:ind w:left="936" w:hanging="312"/>
        </w:pPr>
        <w:rPr>
          <w:rFonts w:ascii="Arial" w:hAnsi="Arial" w:cs="Times New Roman" w:hint="default"/>
          <w:color w:val="auto"/>
        </w:rPr>
      </w:lvl>
    </w:lvlOverride>
    <w:lvlOverride w:ilvl="4">
      <w:lvl w:ilvl="4">
        <w:start w:val="1"/>
        <w:numFmt w:val="bullet"/>
        <w:lvlText w:val="—"/>
        <w:lvlJc w:val="left"/>
        <w:pPr>
          <w:ind w:left="1247" w:hanging="311"/>
        </w:pPr>
        <w:rPr>
          <w:rFonts w:ascii="Arial" w:hAnsi="Arial" w:cs="Times New Roman" w:hint="default"/>
          <w:color w:val="auto"/>
        </w:rPr>
      </w:lvl>
    </w:lvlOverride>
    <w:lvlOverride w:ilvl="5">
      <w:lvl w:ilvl="5">
        <w:start w:val="1"/>
        <w:numFmt w:val="bullet"/>
        <w:lvlText w:val="—"/>
        <w:lvlJc w:val="left"/>
        <w:pPr>
          <w:ind w:left="1559" w:hanging="312"/>
        </w:pPr>
        <w:rPr>
          <w:rFonts w:ascii="Arial" w:hAnsi="Arial" w:cs="Times New Roman" w:hint="default"/>
          <w:color w:val="auto"/>
        </w:rPr>
      </w:lvl>
    </w:lvlOverride>
    <w:lvlOverride w:ilvl="6">
      <w:lvl w:ilvl="6">
        <w:start w:val="1"/>
        <w:numFmt w:val="bullet"/>
        <w:lvlText w:val="—"/>
        <w:lvlJc w:val="left"/>
        <w:pPr>
          <w:ind w:left="1871" w:hanging="312"/>
        </w:pPr>
        <w:rPr>
          <w:rFonts w:ascii="Arial" w:hAnsi="Arial" w:cs="Times New Roman" w:hint="default"/>
          <w:color w:val="auto"/>
        </w:rPr>
      </w:lvl>
    </w:lvlOverride>
    <w:lvlOverride w:ilvl="7">
      <w:lvl w:ilvl="7">
        <w:start w:val="1"/>
        <w:numFmt w:val="bullet"/>
        <w:lvlText w:val="—"/>
        <w:lvlJc w:val="left"/>
        <w:pPr>
          <w:ind w:left="2183" w:hanging="312"/>
        </w:pPr>
        <w:rPr>
          <w:rFonts w:ascii="Arial" w:hAnsi="Arial" w:cs="Times New Roman" w:hint="default"/>
          <w:color w:val="auto"/>
        </w:rPr>
      </w:lvl>
    </w:lvlOverride>
    <w:lvlOverride w:ilvl="8">
      <w:lvl w:ilvl="8">
        <w:start w:val="1"/>
        <w:numFmt w:val="bullet"/>
        <w:lvlText w:val="—"/>
        <w:lvlJc w:val="left"/>
        <w:pPr>
          <w:ind w:left="2495" w:hanging="312"/>
        </w:pPr>
        <w:rPr>
          <w:rFonts w:ascii="Arial" w:hAnsi="Arial" w:cs="Times New Roman" w:hint="default"/>
          <w:color w:val="auto"/>
        </w:rPr>
      </w:lvl>
    </w:lvlOverride>
  </w:num>
  <w:num w:numId="35">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36">
    <w:abstractNumId w:val="12"/>
  </w:num>
  <w:num w:numId="37">
    <w:abstractNumId w:val="4"/>
  </w:num>
  <w:num w:numId="38">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IdMacAtCleanup w:val="2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Pavel Svoboda">
    <w15:presenceInfo w15:providerId="None" w15:userId="Pavel Svobod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hideSpellingErrors/>
  <w:hideGrammaticalErrors/>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trackRevisions/>
  <w:defaultTabStop w:val="708"/>
  <w:hyphenationZone w:val="425"/>
  <w:defaultTableStyle w:val="TableCzechRadio"/>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5F23"/>
    <w:rsid w:val="00004EC0"/>
    <w:rsid w:val="00010ADE"/>
    <w:rsid w:val="00013BC9"/>
    <w:rsid w:val="000173A9"/>
    <w:rsid w:val="00023AD8"/>
    <w:rsid w:val="00025955"/>
    <w:rsid w:val="00027476"/>
    <w:rsid w:val="000305B2"/>
    <w:rsid w:val="00033761"/>
    <w:rsid w:val="000347BD"/>
    <w:rsid w:val="00037AA8"/>
    <w:rsid w:val="00040171"/>
    <w:rsid w:val="00041030"/>
    <w:rsid w:val="00042502"/>
    <w:rsid w:val="00043DF0"/>
    <w:rsid w:val="00045263"/>
    <w:rsid w:val="000501B8"/>
    <w:rsid w:val="00051AC8"/>
    <w:rsid w:val="000525B3"/>
    <w:rsid w:val="00066D16"/>
    <w:rsid w:val="00087478"/>
    <w:rsid w:val="00090380"/>
    <w:rsid w:val="00090C0E"/>
    <w:rsid w:val="00091902"/>
    <w:rsid w:val="00091EE0"/>
    <w:rsid w:val="00092B9A"/>
    <w:rsid w:val="00095AC5"/>
    <w:rsid w:val="000A167B"/>
    <w:rsid w:val="000A44DD"/>
    <w:rsid w:val="000A7405"/>
    <w:rsid w:val="000A7FF9"/>
    <w:rsid w:val="000B1178"/>
    <w:rsid w:val="000B37A4"/>
    <w:rsid w:val="000B6591"/>
    <w:rsid w:val="000B6F7A"/>
    <w:rsid w:val="000C32D6"/>
    <w:rsid w:val="000C37FD"/>
    <w:rsid w:val="000C3CDA"/>
    <w:rsid w:val="000C6C97"/>
    <w:rsid w:val="000D28AB"/>
    <w:rsid w:val="000D3CA7"/>
    <w:rsid w:val="000D4C2C"/>
    <w:rsid w:val="000D58E5"/>
    <w:rsid w:val="000D6AB4"/>
    <w:rsid w:val="000D7483"/>
    <w:rsid w:val="000E259A"/>
    <w:rsid w:val="000E3635"/>
    <w:rsid w:val="000E46B9"/>
    <w:rsid w:val="000E5477"/>
    <w:rsid w:val="000E594E"/>
    <w:rsid w:val="00100883"/>
    <w:rsid w:val="001057B0"/>
    <w:rsid w:val="00106A74"/>
    <w:rsid w:val="00107439"/>
    <w:rsid w:val="00122FA4"/>
    <w:rsid w:val="00130BF0"/>
    <w:rsid w:val="00130C75"/>
    <w:rsid w:val="00130D21"/>
    <w:rsid w:val="00137AB9"/>
    <w:rsid w:val="001471B1"/>
    <w:rsid w:val="00147268"/>
    <w:rsid w:val="0015286E"/>
    <w:rsid w:val="001558ED"/>
    <w:rsid w:val="001652C1"/>
    <w:rsid w:val="00165B15"/>
    <w:rsid w:val="00166126"/>
    <w:rsid w:val="00173FD0"/>
    <w:rsid w:val="0017517B"/>
    <w:rsid w:val="00175327"/>
    <w:rsid w:val="00182D39"/>
    <w:rsid w:val="0018311B"/>
    <w:rsid w:val="00183183"/>
    <w:rsid w:val="001833CD"/>
    <w:rsid w:val="00183408"/>
    <w:rsid w:val="00184B90"/>
    <w:rsid w:val="00193556"/>
    <w:rsid w:val="001969D0"/>
    <w:rsid w:val="001A3BA4"/>
    <w:rsid w:val="001A6897"/>
    <w:rsid w:val="001B2B2A"/>
    <w:rsid w:val="001B37A8"/>
    <w:rsid w:val="001B621F"/>
    <w:rsid w:val="001C0359"/>
    <w:rsid w:val="001C2B09"/>
    <w:rsid w:val="001C2C10"/>
    <w:rsid w:val="001C316E"/>
    <w:rsid w:val="001C37EC"/>
    <w:rsid w:val="001C3DB4"/>
    <w:rsid w:val="001C6469"/>
    <w:rsid w:val="001D3BE0"/>
    <w:rsid w:val="001D4990"/>
    <w:rsid w:val="001E0663"/>
    <w:rsid w:val="001E0A94"/>
    <w:rsid w:val="001E25A7"/>
    <w:rsid w:val="001E31ED"/>
    <w:rsid w:val="001E5F04"/>
    <w:rsid w:val="001F0066"/>
    <w:rsid w:val="001F15D7"/>
    <w:rsid w:val="001F475A"/>
    <w:rsid w:val="001F7BD1"/>
    <w:rsid w:val="002015E7"/>
    <w:rsid w:val="00202C70"/>
    <w:rsid w:val="00204CBF"/>
    <w:rsid w:val="002101CA"/>
    <w:rsid w:val="00214A85"/>
    <w:rsid w:val="00221CCB"/>
    <w:rsid w:val="00225A57"/>
    <w:rsid w:val="00231F03"/>
    <w:rsid w:val="0023258C"/>
    <w:rsid w:val="002329B1"/>
    <w:rsid w:val="0024358C"/>
    <w:rsid w:val="002436A6"/>
    <w:rsid w:val="00246232"/>
    <w:rsid w:val="002514DD"/>
    <w:rsid w:val="00256551"/>
    <w:rsid w:val="00261D53"/>
    <w:rsid w:val="00267677"/>
    <w:rsid w:val="00274011"/>
    <w:rsid w:val="002748B7"/>
    <w:rsid w:val="00276C85"/>
    <w:rsid w:val="00286492"/>
    <w:rsid w:val="00290B8A"/>
    <w:rsid w:val="0029294D"/>
    <w:rsid w:val="002932DA"/>
    <w:rsid w:val="0029395B"/>
    <w:rsid w:val="00294342"/>
    <w:rsid w:val="00295A22"/>
    <w:rsid w:val="00297F1C"/>
    <w:rsid w:val="002A2C2D"/>
    <w:rsid w:val="002A4CCF"/>
    <w:rsid w:val="002B1565"/>
    <w:rsid w:val="002B7412"/>
    <w:rsid w:val="002C6C32"/>
    <w:rsid w:val="002D03F1"/>
    <w:rsid w:val="002D44EA"/>
    <w:rsid w:val="002D4C12"/>
    <w:rsid w:val="002D72E7"/>
    <w:rsid w:val="002E0661"/>
    <w:rsid w:val="002E144A"/>
    <w:rsid w:val="002E212A"/>
    <w:rsid w:val="002E47CD"/>
    <w:rsid w:val="002E5E94"/>
    <w:rsid w:val="002F0971"/>
    <w:rsid w:val="002F0D46"/>
    <w:rsid w:val="002F0E90"/>
    <w:rsid w:val="002F2BF0"/>
    <w:rsid w:val="002F4400"/>
    <w:rsid w:val="002F4D49"/>
    <w:rsid w:val="002F691A"/>
    <w:rsid w:val="00301ACB"/>
    <w:rsid w:val="00304C54"/>
    <w:rsid w:val="003056B3"/>
    <w:rsid w:val="003073CB"/>
    <w:rsid w:val="003073F2"/>
    <w:rsid w:val="003117BB"/>
    <w:rsid w:val="0031305F"/>
    <w:rsid w:val="00315614"/>
    <w:rsid w:val="00320228"/>
    <w:rsid w:val="0032045C"/>
    <w:rsid w:val="00321BCC"/>
    <w:rsid w:val="003220BD"/>
    <w:rsid w:val="00322C86"/>
    <w:rsid w:val="0032387C"/>
    <w:rsid w:val="00324D59"/>
    <w:rsid w:val="00330E46"/>
    <w:rsid w:val="00335F41"/>
    <w:rsid w:val="00343DE7"/>
    <w:rsid w:val="00351349"/>
    <w:rsid w:val="0035703C"/>
    <w:rsid w:val="00363B6A"/>
    <w:rsid w:val="00367D73"/>
    <w:rsid w:val="00370F5A"/>
    <w:rsid w:val="00372D0D"/>
    <w:rsid w:val="003742B2"/>
    <w:rsid w:val="00374550"/>
    <w:rsid w:val="00374638"/>
    <w:rsid w:val="00374906"/>
    <w:rsid w:val="003761CD"/>
    <w:rsid w:val="0037667A"/>
    <w:rsid w:val="00376A27"/>
    <w:rsid w:val="00376CD7"/>
    <w:rsid w:val="00377956"/>
    <w:rsid w:val="003811C2"/>
    <w:rsid w:val="00386EE0"/>
    <w:rsid w:val="003942C8"/>
    <w:rsid w:val="0039431B"/>
    <w:rsid w:val="003960FE"/>
    <w:rsid w:val="00396EC9"/>
    <w:rsid w:val="003A1915"/>
    <w:rsid w:val="003A1E25"/>
    <w:rsid w:val="003A776D"/>
    <w:rsid w:val="003A7F44"/>
    <w:rsid w:val="003B04A4"/>
    <w:rsid w:val="003B20A3"/>
    <w:rsid w:val="003C0573"/>
    <w:rsid w:val="003C2711"/>
    <w:rsid w:val="003C5F49"/>
    <w:rsid w:val="003D3CEC"/>
    <w:rsid w:val="003E23C3"/>
    <w:rsid w:val="003E2FC4"/>
    <w:rsid w:val="003E3489"/>
    <w:rsid w:val="003F0A33"/>
    <w:rsid w:val="003F45E1"/>
    <w:rsid w:val="003F59C9"/>
    <w:rsid w:val="003F6C43"/>
    <w:rsid w:val="004000A1"/>
    <w:rsid w:val="004004EC"/>
    <w:rsid w:val="00400DAA"/>
    <w:rsid w:val="004014D1"/>
    <w:rsid w:val="00402DC4"/>
    <w:rsid w:val="00412A92"/>
    <w:rsid w:val="00414B5D"/>
    <w:rsid w:val="00420BB5"/>
    <w:rsid w:val="00421F3D"/>
    <w:rsid w:val="004236C4"/>
    <w:rsid w:val="00427653"/>
    <w:rsid w:val="004351F1"/>
    <w:rsid w:val="004374A1"/>
    <w:rsid w:val="00441D03"/>
    <w:rsid w:val="00444080"/>
    <w:rsid w:val="0044705E"/>
    <w:rsid w:val="0045245F"/>
    <w:rsid w:val="00452B29"/>
    <w:rsid w:val="004545D6"/>
    <w:rsid w:val="00455E05"/>
    <w:rsid w:val="004577A0"/>
    <w:rsid w:val="00464635"/>
    <w:rsid w:val="00465783"/>
    <w:rsid w:val="004675A8"/>
    <w:rsid w:val="00470A4E"/>
    <w:rsid w:val="0047200B"/>
    <w:rsid w:val="00475F03"/>
    <w:rsid w:val="004765CF"/>
    <w:rsid w:val="00485997"/>
    <w:rsid w:val="00485B5D"/>
    <w:rsid w:val="00485E78"/>
    <w:rsid w:val="004A31A0"/>
    <w:rsid w:val="004A383D"/>
    <w:rsid w:val="004A409A"/>
    <w:rsid w:val="004A6AA4"/>
    <w:rsid w:val="004A79EC"/>
    <w:rsid w:val="004B1C35"/>
    <w:rsid w:val="004B1D90"/>
    <w:rsid w:val="004B3167"/>
    <w:rsid w:val="004B34BA"/>
    <w:rsid w:val="004B53D6"/>
    <w:rsid w:val="004B6A02"/>
    <w:rsid w:val="004C02AA"/>
    <w:rsid w:val="004C32A5"/>
    <w:rsid w:val="004C3C3B"/>
    <w:rsid w:val="004C6C50"/>
    <w:rsid w:val="004C78BC"/>
    <w:rsid w:val="004C7A0B"/>
    <w:rsid w:val="004D2B11"/>
    <w:rsid w:val="004D5832"/>
    <w:rsid w:val="004E307B"/>
    <w:rsid w:val="004E3862"/>
    <w:rsid w:val="004F0B56"/>
    <w:rsid w:val="00503B1F"/>
    <w:rsid w:val="00507768"/>
    <w:rsid w:val="00513E43"/>
    <w:rsid w:val="005264A9"/>
    <w:rsid w:val="00531AB5"/>
    <w:rsid w:val="00532295"/>
    <w:rsid w:val="00533961"/>
    <w:rsid w:val="0053622F"/>
    <w:rsid w:val="005409A5"/>
    <w:rsid w:val="00540F2C"/>
    <w:rsid w:val="00541685"/>
    <w:rsid w:val="00541DCA"/>
    <w:rsid w:val="00557B1C"/>
    <w:rsid w:val="00557B5B"/>
    <w:rsid w:val="005676CF"/>
    <w:rsid w:val="00571BFE"/>
    <w:rsid w:val="0058286F"/>
    <w:rsid w:val="00585844"/>
    <w:rsid w:val="005874F5"/>
    <w:rsid w:val="005A282F"/>
    <w:rsid w:val="005A2E9B"/>
    <w:rsid w:val="005A384C"/>
    <w:rsid w:val="005A7C11"/>
    <w:rsid w:val="005B12EC"/>
    <w:rsid w:val="005B30E8"/>
    <w:rsid w:val="005B4C8B"/>
    <w:rsid w:val="005C31ED"/>
    <w:rsid w:val="005C7732"/>
    <w:rsid w:val="005D2AA8"/>
    <w:rsid w:val="005D4C3A"/>
    <w:rsid w:val="005D59C5"/>
    <w:rsid w:val="005E5533"/>
    <w:rsid w:val="005E67B4"/>
    <w:rsid w:val="005F0423"/>
    <w:rsid w:val="005F0E69"/>
    <w:rsid w:val="005F34D6"/>
    <w:rsid w:val="005F379F"/>
    <w:rsid w:val="005F5BD1"/>
    <w:rsid w:val="005F7653"/>
    <w:rsid w:val="00600E52"/>
    <w:rsid w:val="0060313A"/>
    <w:rsid w:val="006059F1"/>
    <w:rsid w:val="00605AD7"/>
    <w:rsid w:val="00606C9E"/>
    <w:rsid w:val="00610D0E"/>
    <w:rsid w:val="00612D38"/>
    <w:rsid w:val="00617A4E"/>
    <w:rsid w:val="00617F6B"/>
    <w:rsid w:val="00620B65"/>
    <w:rsid w:val="00622E04"/>
    <w:rsid w:val="00624467"/>
    <w:rsid w:val="006278A8"/>
    <w:rsid w:val="006311D4"/>
    <w:rsid w:val="00634598"/>
    <w:rsid w:val="0063494D"/>
    <w:rsid w:val="00635E51"/>
    <w:rsid w:val="00640153"/>
    <w:rsid w:val="00640157"/>
    <w:rsid w:val="0064140C"/>
    <w:rsid w:val="00643791"/>
    <w:rsid w:val="006476DE"/>
    <w:rsid w:val="0065041B"/>
    <w:rsid w:val="0066071A"/>
    <w:rsid w:val="006652A2"/>
    <w:rsid w:val="00670762"/>
    <w:rsid w:val="00670B00"/>
    <w:rsid w:val="00671BDC"/>
    <w:rsid w:val="006736E0"/>
    <w:rsid w:val="00673875"/>
    <w:rsid w:val="00681E96"/>
    <w:rsid w:val="00682904"/>
    <w:rsid w:val="006873FB"/>
    <w:rsid w:val="00696BF9"/>
    <w:rsid w:val="006A2D5B"/>
    <w:rsid w:val="006A425C"/>
    <w:rsid w:val="006A45AA"/>
    <w:rsid w:val="006B69A8"/>
    <w:rsid w:val="006B6ED3"/>
    <w:rsid w:val="006C306A"/>
    <w:rsid w:val="006C385E"/>
    <w:rsid w:val="006D0812"/>
    <w:rsid w:val="006D648C"/>
    <w:rsid w:val="006D6C8A"/>
    <w:rsid w:val="006E14A6"/>
    <w:rsid w:val="006E1628"/>
    <w:rsid w:val="006E30C3"/>
    <w:rsid w:val="006E3627"/>
    <w:rsid w:val="006E75D2"/>
    <w:rsid w:val="006F2373"/>
    <w:rsid w:val="006F2664"/>
    <w:rsid w:val="006F3D05"/>
    <w:rsid w:val="006F4A91"/>
    <w:rsid w:val="0070103B"/>
    <w:rsid w:val="007025D3"/>
    <w:rsid w:val="00704F7D"/>
    <w:rsid w:val="00714287"/>
    <w:rsid w:val="00721FAA"/>
    <w:rsid w:val="007220A3"/>
    <w:rsid w:val="007236C0"/>
    <w:rsid w:val="00724446"/>
    <w:rsid w:val="00726D8E"/>
    <w:rsid w:val="007278F4"/>
    <w:rsid w:val="00727BE2"/>
    <w:rsid w:val="007305AC"/>
    <w:rsid w:val="00731E1C"/>
    <w:rsid w:val="00733305"/>
    <w:rsid w:val="00735834"/>
    <w:rsid w:val="007445B7"/>
    <w:rsid w:val="00747635"/>
    <w:rsid w:val="00757713"/>
    <w:rsid w:val="007634DE"/>
    <w:rsid w:val="00767AF1"/>
    <w:rsid w:val="00771C75"/>
    <w:rsid w:val="00773FF5"/>
    <w:rsid w:val="00775A3E"/>
    <w:rsid w:val="007761B6"/>
    <w:rsid w:val="00777305"/>
    <w:rsid w:val="00777B89"/>
    <w:rsid w:val="007857EB"/>
    <w:rsid w:val="00787D5C"/>
    <w:rsid w:val="0079034E"/>
    <w:rsid w:val="007904EC"/>
    <w:rsid w:val="007905DD"/>
    <w:rsid w:val="00795858"/>
    <w:rsid w:val="00796017"/>
    <w:rsid w:val="007A0C68"/>
    <w:rsid w:val="007A6939"/>
    <w:rsid w:val="007A715B"/>
    <w:rsid w:val="007B4DB4"/>
    <w:rsid w:val="007B4F73"/>
    <w:rsid w:val="007B511B"/>
    <w:rsid w:val="007B6D76"/>
    <w:rsid w:val="007B75B3"/>
    <w:rsid w:val="007C16EE"/>
    <w:rsid w:val="007C5A0C"/>
    <w:rsid w:val="007D1F05"/>
    <w:rsid w:val="007D2910"/>
    <w:rsid w:val="007D3F8F"/>
    <w:rsid w:val="007D5316"/>
    <w:rsid w:val="007D5CDF"/>
    <w:rsid w:val="007D65C7"/>
    <w:rsid w:val="007E222D"/>
    <w:rsid w:val="007E33D2"/>
    <w:rsid w:val="007E7F06"/>
    <w:rsid w:val="007F706A"/>
    <w:rsid w:val="007F7A88"/>
    <w:rsid w:val="0080004F"/>
    <w:rsid w:val="00805FDF"/>
    <w:rsid w:val="00812173"/>
    <w:rsid w:val="008146A5"/>
    <w:rsid w:val="00833159"/>
    <w:rsid w:val="00833381"/>
    <w:rsid w:val="008440D7"/>
    <w:rsid w:val="00845735"/>
    <w:rsid w:val="0084627F"/>
    <w:rsid w:val="0084697F"/>
    <w:rsid w:val="008519AB"/>
    <w:rsid w:val="00851BEB"/>
    <w:rsid w:val="008522AE"/>
    <w:rsid w:val="00855526"/>
    <w:rsid w:val="0085583E"/>
    <w:rsid w:val="00855F0E"/>
    <w:rsid w:val="00861CE5"/>
    <w:rsid w:val="00864BA3"/>
    <w:rsid w:val="00865962"/>
    <w:rsid w:val="00865FC9"/>
    <w:rsid w:val="008661B0"/>
    <w:rsid w:val="00873C55"/>
    <w:rsid w:val="008755CA"/>
    <w:rsid w:val="00876868"/>
    <w:rsid w:val="0088047D"/>
    <w:rsid w:val="00880EF1"/>
    <w:rsid w:val="00881C56"/>
    <w:rsid w:val="00882671"/>
    <w:rsid w:val="00884C6F"/>
    <w:rsid w:val="00886466"/>
    <w:rsid w:val="008873D8"/>
    <w:rsid w:val="00890C65"/>
    <w:rsid w:val="00891DFD"/>
    <w:rsid w:val="0089200D"/>
    <w:rsid w:val="00892610"/>
    <w:rsid w:val="008A1633"/>
    <w:rsid w:val="008A670D"/>
    <w:rsid w:val="008B02FB"/>
    <w:rsid w:val="008B41A1"/>
    <w:rsid w:val="008B5686"/>
    <w:rsid w:val="008B633F"/>
    <w:rsid w:val="008B6C82"/>
    <w:rsid w:val="008B7902"/>
    <w:rsid w:val="008C1650"/>
    <w:rsid w:val="008C44FA"/>
    <w:rsid w:val="008C4BF7"/>
    <w:rsid w:val="008C695F"/>
    <w:rsid w:val="008C6FEE"/>
    <w:rsid w:val="008C7E8B"/>
    <w:rsid w:val="008D14F1"/>
    <w:rsid w:val="008D1F83"/>
    <w:rsid w:val="008D23A4"/>
    <w:rsid w:val="008D2658"/>
    <w:rsid w:val="008D284B"/>
    <w:rsid w:val="008D4999"/>
    <w:rsid w:val="008E79CE"/>
    <w:rsid w:val="008E7FC3"/>
    <w:rsid w:val="008F02A9"/>
    <w:rsid w:val="008F1852"/>
    <w:rsid w:val="008F2BA6"/>
    <w:rsid w:val="008F36D1"/>
    <w:rsid w:val="008F67A0"/>
    <w:rsid w:val="008F7B93"/>
    <w:rsid w:val="008F7E57"/>
    <w:rsid w:val="00900A72"/>
    <w:rsid w:val="00903600"/>
    <w:rsid w:val="00906E14"/>
    <w:rsid w:val="00907E69"/>
    <w:rsid w:val="00907FE3"/>
    <w:rsid w:val="00911493"/>
    <w:rsid w:val="009164F0"/>
    <w:rsid w:val="00922C57"/>
    <w:rsid w:val="00924A31"/>
    <w:rsid w:val="009268B2"/>
    <w:rsid w:val="00933FAE"/>
    <w:rsid w:val="00934AB9"/>
    <w:rsid w:val="0093623E"/>
    <w:rsid w:val="009403C9"/>
    <w:rsid w:val="00940875"/>
    <w:rsid w:val="0094460C"/>
    <w:rsid w:val="009471B6"/>
    <w:rsid w:val="00947F4C"/>
    <w:rsid w:val="00951CC1"/>
    <w:rsid w:val="00952002"/>
    <w:rsid w:val="00953C50"/>
    <w:rsid w:val="009602BB"/>
    <w:rsid w:val="009625F6"/>
    <w:rsid w:val="009705FA"/>
    <w:rsid w:val="0097083C"/>
    <w:rsid w:val="00974D57"/>
    <w:rsid w:val="00977112"/>
    <w:rsid w:val="009814F7"/>
    <w:rsid w:val="009869CB"/>
    <w:rsid w:val="00986DE4"/>
    <w:rsid w:val="009918E8"/>
    <w:rsid w:val="00995F09"/>
    <w:rsid w:val="009A093A"/>
    <w:rsid w:val="009A1103"/>
    <w:rsid w:val="009A1720"/>
    <w:rsid w:val="009A1AF3"/>
    <w:rsid w:val="009A2A7B"/>
    <w:rsid w:val="009A2C28"/>
    <w:rsid w:val="009A6791"/>
    <w:rsid w:val="009B2191"/>
    <w:rsid w:val="009B364E"/>
    <w:rsid w:val="009B383C"/>
    <w:rsid w:val="009B6E96"/>
    <w:rsid w:val="009C3344"/>
    <w:rsid w:val="009C447C"/>
    <w:rsid w:val="009C5B0E"/>
    <w:rsid w:val="009D2E73"/>
    <w:rsid w:val="009D40D1"/>
    <w:rsid w:val="009E0266"/>
    <w:rsid w:val="009E695F"/>
    <w:rsid w:val="009F0B76"/>
    <w:rsid w:val="009F4674"/>
    <w:rsid w:val="009F63FA"/>
    <w:rsid w:val="009F6969"/>
    <w:rsid w:val="009F725B"/>
    <w:rsid w:val="009F7CCA"/>
    <w:rsid w:val="00A062A6"/>
    <w:rsid w:val="00A11BC0"/>
    <w:rsid w:val="00A160B5"/>
    <w:rsid w:val="00A16F5E"/>
    <w:rsid w:val="00A17C9E"/>
    <w:rsid w:val="00A20089"/>
    <w:rsid w:val="00A25703"/>
    <w:rsid w:val="00A25AAC"/>
    <w:rsid w:val="00A32FAC"/>
    <w:rsid w:val="00A334CB"/>
    <w:rsid w:val="00A35CE0"/>
    <w:rsid w:val="00A36286"/>
    <w:rsid w:val="00A37442"/>
    <w:rsid w:val="00A41BEC"/>
    <w:rsid w:val="00A41EDF"/>
    <w:rsid w:val="00A44E37"/>
    <w:rsid w:val="00A46A0F"/>
    <w:rsid w:val="00A46D83"/>
    <w:rsid w:val="00A47903"/>
    <w:rsid w:val="00A521E2"/>
    <w:rsid w:val="00A5297D"/>
    <w:rsid w:val="00A53EE0"/>
    <w:rsid w:val="00A57148"/>
    <w:rsid w:val="00A57352"/>
    <w:rsid w:val="00A64680"/>
    <w:rsid w:val="00A70DDB"/>
    <w:rsid w:val="00A74492"/>
    <w:rsid w:val="00A811F3"/>
    <w:rsid w:val="00A8412E"/>
    <w:rsid w:val="00A90184"/>
    <w:rsid w:val="00A93C16"/>
    <w:rsid w:val="00AB0744"/>
    <w:rsid w:val="00AB1E80"/>
    <w:rsid w:val="00AB345B"/>
    <w:rsid w:val="00AB5003"/>
    <w:rsid w:val="00AB5D02"/>
    <w:rsid w:val="00AC314D"/>
    <w:rsid w:val="00AC7D4C"/>
    <w:rsid w:val="00AD3095"/>
    <w:rsid w:val="00AD62A8"/>
    <w:rsid w:val="00AE00C0"/>
    <w:rsid w:val="00AE0987"/>
    <w:rsid w:val="00AE102E"/>
    <w:rsid w:val="00AE3E43"/>
    <w:rsid w:val="00AE4715"/>
    <w:rsid w:val="00AE5B22"/>
    <w:rsid w:val="00AE5C7C"/>
    <w:rsid w:val="00AF088E"/>
    <w:rsid w:val="00AF6E44"/>
    <w:rsid w:val="00B00B4C"/>
    <w:rsid w:val="00B04A01"/>
    <w:rsid w:val="00B101D7"/>
    <w:rsid w:val="00B13943"/>
    <w:rsid w:val="00B2112B"/>
    <w:rsid w:val="00B25F23"/>
    <w:rsid w:val="00B31737"/>
    <w:rsid w:val="00B348C7"/>
    <w:rsid w:val="00B36031"/>
    <w:rsid w:val="00B43746"/>
    <w:rsid w:val="00B4374E"/>
    <w:rsid w:val="00B449F7"/>
    <w:rsid w:val="00B54E8D"/>
    <w:rsid w:val="00B5596D"/>
    <w:rsid w:val="00B62703"/>
    <w:rsid w:val="00B6387D"/>
    <w:rsid w:val="00B67C45"/>
    <w:rsid w:val="00B77F67"/>
    <w:rsid w:val="00B826E5"/>
    <w:rsid w:val="00B8342C"/>
    <w:rsid w:val="00B835C1"/>
    <w:rsid w:val="00B92199"/>
    <w:rsid w:val="00B97840"/>
    <w:rsid w:val="00BA0DE0"/>
    <w:rsid w:val="00BA16BB"/>
    <w:rsid w:val="00BA4F7F"/>
    <w:rsid w:val="00BA57A5"/>
    <w:rsid w:val="00BB044F"/>
    <w:rsid w:val="00BB5AEA"/>
    <w:rsid w:val="00BB5BFE"/>
    <w:rsid w:val="00BB745F"/>
    <w:rsid w:val="00BC0050"/>
    <w:rsid w:val="00BC21E9"/>
    <w:rsid w:val="00BC434A"/>
    <w:rsid w:val="00BC530E"/>
    <w:rsid w:val="00BD07DF"/>
    <w:rsid w:val="00BD1611"/>
    <w:rsid w:val="00BD3AB0"/>
    <w:rsid w:val="00BD53CD"/>
    <w:rsid w:val="00BE0575"/>
    <w:rsid w:val="00BE0F1D"/>
    <w:rsid w:val="00BE1472"/>
    <w:rsid w:val="00BE6222"/>
    <w:rsid w:val="00BF05E5"/>
    <w:rsid w:val="00BF1450"/>
    <w:rsid w:val="00C03027"/>
    <w:rsid w:val="00C0494E"/>
    <w:rsid w:val="00C04A12"/>
    <w:rsid w:val="00C11D8C"/>
    <w:rsid w:val="00C21A21"/>
    <w:rsid w:val="00C27CBE"/>
    <w:rsid w:val="00C36A04"/>
    <w:rsid w:val="00C379DE"/>
    <w:rsid w:val="00C402BC"/>
    <w:rsid w:val="00C4050F"/>
    <w:rsid w:val="00C4646A"/>
    <w:rsid w:val="00C5014D"/>
    <w:rsid w:val="00C51552"/>
    <w:rsid w:val="00C542A6"/>
    <w:rsid w:val="00C55738"/>
    <w:rsid w:val="00C55808"/>
    <w:rsid w:val="00C57C16"/>
    <w:rsid w:val="00C61062"/>
    <w:rsid w:val="00C63A17"/>
    <w:rsid w:val="00C651A2"/>
    <w:rsid w:val="00C670F0"/>
    <w:rsid w:val="00C677D4"/>
    <w:rsid w:val="00C7321C"/>
    <w:rsid w:val="00C73AFB"/>
    <w:rsid w:val="00C74B6B"/>
    <w:rsid w:val="00C7676F"/>
    <w:rsid w:val="00C80F51"/>
    <w:rsid w:val="00C82392"/>
    <w:rsid w:val="00C87878"/>
    <w:rsid w:val="00C926BF"/>
    <w:rsid w:val="00C93817"/>
    <w:rsid w:val="00C9493F"/>
    <w:rsid w:val="00C94987"/>
    <w:rsid w:val="00CA113D"/>
    <w:rsid w:val="00CA1CC0"/>
    <w:rsid w:val="00CA3172"/>
    <w:rsid w:val="00CA4756"/>
    <w:rsid w:val="00CA6B50"/>
    <w:rsid w:val="00CB12DA"/>
    <w:rsid w:val="00CB6984"/>
    <w:rsid w:val="00CC09AD"/>
    <w:rsid w:val="00CC5D3A"/>
    <w:rsid w:val="00CD17E8"/>
    <w:rsid w:val="00CD25E3"/>
    <w:rsid w:val="00CD2F41"/>
    <w:rsid w:val="00CD4813"/>
    <w:rsid w:val="00CD573A"/>
    <w:rsid w:val="00CD7139"/>
    <w:rsid w:val="00CE0A08"/>
    <w:rsid w:val="00CE0A4C"/>
    <w:rsid w:val="00CE2DE6"/>
    <w:rsid w:val="00CF0165"/>
    <w:rsid w:val="00D041BA"/>
    <w:rsid w:val="00D05391"/>
    <w:rsid w:val="00D136A8"/>
    <w:rsid w:val="00D14011"/>
    <w:rsid w:val="00D16498"/>
    <w:rsid w:val="00D207E3"/>
    <w:rsid w:val="00D3077A"/>
    <w:rsid w:val="00D3456E"/>
    <w:rsid w:val="00D34B52"/>
    <w:rsid w:val="00D3577C"/>
    <w:rsid w:val="00D3638B"/>
    <w:rsid w:val="00D405A1"/>
    <w:rsid w:val="00D437F8"/>
    <w:rsid w:val="00D43A77"/>
    <w:rsid w:val="00D50534"/>
    <w:rsid w:val="00D50ADA"/>
    <w:rsid w:val="00D569E2"/>
    <w:rsid w:val="00D57B24"/>
    <w:rsid w:val="00D6512D"/>
    <w:rsid w:val="00D65BCA"/>
    <w:rsid w:val="00D66C2E"/>
    <w:rsid w:val="00D70342"/>
    <w:rsid w:val="00D715AA"/>
    <w:rsid w:val="00D77D03"/>
    <w:rsid w:val="00D812B6"/>
    <w:rsid w:val="00D82EC2"/>
    <w:rsid w:val="00D82F95"/>
    <w:rsid w:val="00D850C9"/>
    <w:rsid w:val="00D90B6D"/>
    <w:rsid w:val="00D97B1C"/>
    <w:rsid w:val="00DA1692"/>
    <w:rsid w:val="00DA3832"/>
    <w:rsid w:val="00DB2CC5"/>
    <w:rsid w:val="00DB5E8D"/>
    <w:rsid w:val="00DB6FDC"/>
    <w:rsid w:val="00DC2783"/>
    <w:rsid w:val="00DC3FC8"/>
    <w:rsid w:val="00DC4217"/>
    <w:rsid w:val="00DC5555"/>
    <w:rsid w:val="00DD0C13"/>
    <w:rsid w:val="00DD42A0"/>
    <w:rsid w:val="00DD71F8"/>
    <w:rsid w:val="00DE000D"/>
    <w:rsid w:val="00DE0D84"/>
    <w:rsid w:val="00DF2A48"/>
    <w:rsid w:val="00DF5CFE"/>
    <w:rsid w:val="00DF5D38"/>
    <w:rsid w:val="00E07F55"/>
    <w:rsid w:val="00E106D2"/>
    <w:rsid w:val="00E14D37"/>
    <w:rsid w:val="00E152DE"/>
    <w:rsid w:val="00E231E9"/>
    <w:rsid w:val="00E361CB"/>
    <w:rsid w:val="00E40B22"/>
    <w:rsid w:val="00E41313"/>
    <w:rsid w:val="00E43246"/>
    <w:rsid w:val="00E45332"/>
    <w:rsid w:val="00E4753C"/>
    <w:rsid w:val="00E50C40"/>
    <w:rsid w:val="00E53743"/>
    <w:rsid w:val="00E54E48"/>
    <w:rsid w:val="00E56CC6"/>
    <w:rsid w:val="00E620BE"/>
    <w:rsid w:val="00E63A0A"/>
    <w:rsid w:val="00E7193C"/>
    <w:rsid w:val="00E74FD3"/>
    <w:rsid w:val="00E7736A"/>
    <w:rsid w:val="00E813CD"/>
    <w:rsid w:val="00E854C2"/>
    <w:rsid w:val="00E86DF8"/>
    <w:rsid w:val="00E92AB9"/>
    <w:rsid w:val="00E954DF"/>
    <w:rsid w:val="00EA0F47"/>
    <w:rsid w:val="00EA1E80"/>
    <w:rsid w:val="00EA3053"/>
    <w:rsid w:val="00EA38B9"/>
    <w:rsid w:val="00EA4E34"/>
    <w:rsid w:val="00EA689E"/>
    <w:rsid w:val="00EA7753"/>
    <w:rsid w:val="00EB147F"/>
    <w:rsid w:val="00EB149A"/>
    <w:rsid w:val="00EB277B"/>
    <w:rsid w:val="00EB71F9"/>
    <w:rsid w:val="00EB72F8"/>
    <w:rsid w:val="00EB789E"/>
    <w:rsid w:val="00EC3137"/>
    <w:rsid w:val="00EC53C9"/>
    <w:rsid w:val="00EC6668"/>
    <w:rsid w:val="00EC716D"/>
    <w:rsid w:val="00ED5BAA"/>
    <w:rsid w:val="00EE3543"/>
    <w:rsid w:val="00EF1E86"/>
    <w:rsid w:val="00EF3A33"/>
    <w:rsid w:val="00EF7D42"/>
    <w:rsid w:val="00F043FF"/>
    <w:rsid w:val="00F04994"/>
    <w:rsid w:val="00F0558B"/>
    <w:rsid w:val="00F05A3F"/>
    <w:rsid w:val="00F144D3"/>
    <w:rsid w:val="00F16577"/>
    <w:rsid w:val="00F3269F"/>
    <w:rsid w:val="00F36299"/>
    <w:rsid w:val="00F36FC8"/>
    <w:rsid w:val="00F404CF"/>
    <w:rsid w:val="00F40F01"/>
    <w:rsid w:val="00F436B1"/>
    <w:rsid w:val="00F52874"/>
    <w:rsid w:val="00F544E0"/>
    <w:rsid w:val="00F6014B"/>
    <w:rsid w:val="00F62186"/>
    <w:rsid w:val="00F62A0C"/>
    <w:rsid w:val="00F6349C"/>
    <w:rsid w:val="00F63ABB"/>
    <w:rsid w:val="00F64209"/>
    <w:rsid w:val="00F649EE"/>
    <w:rsid w:val="00F72AB3"/>
    <w:rsid w:val="00F73C0C"/>
    <w:rsid w:val="00F805A1"/>
    <w:rsid w:val="00F83D8B"/>
    <w:rsid w:val="00F83FB1"/>
    <w:rsid w:val="00F8414F"/>
    <w:rsid w:val="00F87175"/>
    <w:rsid w:val="00F9052D"/>
    <w:rsid w:val="00F94597"/>
    <w:rsid w:val="00F94AC5"/>
    <w:rsid w:val="00F95548"/>
    <w:rsid w:val="00F9585F"/>
    <w:rsid w:val="00FA7947"/>
    <w:rsid w:val="00FB7C4F"/>
    <w:rsid w:val="00FC0D66"/>
    <w:rsid w:val="00FD0BC6"/>
    <w:rsid w:val="00FD1510"/>
    <w:rsid w:val="00FE2E96"/>
    <w:rsid w:val="00FE3E3D"/>
    <w:rsid w:val="00FF34F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94B805"/>
  <w15:chartTrackingRefBased/>
  <w15:docId w15:val="{C268BE40-F6A7-41E5-834B-62986996C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line="250" w:lineRule="exact"/>
    </w:pPr>
    <w:rPr>
      <w:rFonts w:ascii="Arial" w:hAnsi="Arial"/>
      <w:szCs w:val="22"/>
      <w:lang w:eastAsia="en-US"/>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imes New Roman"/>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imes New Roman"/>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imes New Roman"/>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imes New Roman"/>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imes New Roman"/>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imes New Roman"/>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imes New Roman"/>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imes New Roman"/>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imes New Roman"/>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link w:val="Zpat"/>
    <w:uiPriority w:val="99"/>
    <w:rsid w:val="00470A4E"/>
    <w:rPr>
      <w:rFonts w:ascii="Arial" w:hAnsi="Arial"/>
      <w:color w:val="000F37"/>
      <w:sz w:val="15"/>
    </w:rPr>
  </w:style>
  <w:style w:type="character" w:customStyle="1" w:styleId="Nadpis1Char">
    <w:name w:val="Nadpis 1 Char"/>
    <w:aliases w:val="Heading 1 (Czech Radio) Char"/>
    <w:link w:val="Nadpis1"/>
    <w:uiPriority w:val="21"/>
    <w:semiHidden/>
    <w:rsid w:val="001B621F"/>
    <w:rPr>
      <w:rFonts w:ascii="Arial" w:eastAsia="Times New Roman" w:hAnsi="Arial"/>
      <w:b/>
      <w:color w:val="000F37"/>
      <w:sz w:val="24"/>
      <w:szCs w:val="32"/>
      <w:lang w:eastAsia="en-US"/>
    </w:rPr>
  </w:style>
  <w:style w:type="character" w:customStyle="1" w:styleId="Nadpis2Char">
    <w:name w:val="Nadpis 2 Char"/>
    <w:aliases w:val="Heading 2 (Czech Radio) Char"/>
    <w:link w:val="Nadpis2"/>
    <w:uiPriority w:val="21"/>
    <w:semiHidden/>
    <w:rsid w:val="001B621F"/>
    <w:rPr>
      <w:rFonts w:ascii="Arial" w:eastAsia="Times New Roman" w:hAnsi="Arial"/>
      <w:b/>
      <w:color w:val="000F37"/>
      <w:szCs w:val="26"/>
      <w:lang w:eastAsia="en-US"/>
    </w:rPr>
  </w:style>
  <w:style w:type="character" w:customStyle="1" w:styleId="Nadpis3Char">
    <w:name w:val="Nadpis 3 Char"/>
    <w:aliases w:val="Heading 3 (Czech Radio) Char"/>
    <w:link w:val="Nadpis3"/>
    <w:uiPriority w:val="21"/>
    <w:semiHidden/>
    <w:rsid w:val="001B621F"/>
    <w:rPr>
      <w:rFonts w:ascii="Arial" w:eastAsia="Times New Roman" w:hAnsi="Arial"/>
      <w:b/>
      <w:color w:val="519FD7"/>
      <w:szCs w:val="24"/>
      <w:lang w:eastAsia="en-US"/>
    </w:rPr>
  </w:style>
  <w:style w:type="character" w:customStyle="1" w:styleId="Nadpis4Char">
    <w:name w:val="Nadpis 4 Char"/>
    <w:aliases w:val="Heading 4 (Czech Radio) Char"/>
    <w:link w:val="Nadpis4"/>
    <w:uiPriority w:val="21"/>
    <w:semiHidden/>
    <w:rsid w:val="001B621F"/>
    <w:rPr>
      <w:rFonts w:ascii="Arial" w:eastAsia="Times New Roman" w:hAnsi="Arial"/>
      <w:b/>
      <w:iCs/>
      <w:color w:val="519FD7"/>
      <w:szCs w:val="22"/>
      <w:lang w:eastAsia="en-US"/>
    </w:rPr>
  </w:style>
  <w:style w:type="character" w:customStyle="1" w:styleId="Nadpis5Char">
    <w:name w:val="Nadpis 5 Char"/>
    <w:aliases w:val="Heading 5 (Czech Radio) Char"/>
    <w:link w:val="Nadpis5"/>
    <w:uiPriority w:val="21"/>
    <w:semiHidden/>
    <w:rsid w:val="001B621F"/>
    <w:rPr>
      <w:rFonts w:ascii="Arial" w:eastAsia="Times New Roman" w:hAnsi="Arial"/>
      <w:b/>
      <w:color w:val="519FD7"/>
      <w:szCs w:val="22"/>
      <w:lang w:eastAsia="en-US"/>
    </w:rPr>
  </w:style>
  <w:style w:type="character" w:customStyle="1" w:styleId="Nadpis6Char">
    <w:name w:val="Nadpis 6 Char"/>
    <w:aliases w:val="Heading 6 (Czech Radio) Char"/>
    <w:link w:val="Nadpis6"/>
    <w:uiPriority w:val="21"/>
    <w:semiHidden/>
    <w:rsid w:val="001B621F"/>
    <w:rPr>
      <w:rFonts w:ascii="Arial" w:eastAsia="Times New Roman" w:hAnsi="Arial"/>
      <w:b/>
      <w:color w:val="519FD7"/>
      <w:szCs w:val="22"/>
      <w:lang w:eastAsia="en-US"/>
    </w:rPr>
  </w:style>
  <w:style w:type="character" w:customStyle="1" w:styleId="Nadpis7Char">
    <w:name w:val="Nadpis 7 Char"/>
    <w:aliases w:val="Heading 7 (Czech Radio) Char"/>
    <w:link w:val="Nadpis7"/>
    <w:uiPriority w:val="21"/>
    <w:semiHidden/>
    <w:rsid w:val="001B621F"/>
    <w:rPr>
      <w:rFonts w:ascii="Arial" w:eastAsia="Times New Roman" w:hAnsi="Arial"/>
      <w:b/>
      <w:iCs/>
      <w:color w:val="519FD7"/>
      <w:szCs w:val="22"/>
      <w:lang w:eastAsia="en-US"/>
    </w:rPr>
  </w:style>
  <w:style w:type="character" w:customStyle="1" w:styleId="Nadpis8Char">
    <w:name w:val="Nadpis 8 Char"/>
    <w:aliases w:val="Heading 8 (Czech Radio) Char"/>
    <w:link w:val="Nadpis8"/>
    <w:uiPriority w:val="21"/>
    <w:semiHidden/>
    <w:rsid w:val="001B621F"/>
    <w:rPr>
      <w:rFonts w:ascii="Arial" w:eastAsia="Times New Roman" w:hAnsi="Arial"/>
      <w:b/>
      <w:color w:val="519FD7"/>
      <w:szCs w:val="21"/>
      <w:lang w:eastAsia="en-US"/>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link w:val="Zkladntextodsazen3"/>
    <w:uiPriority w:val="99"/>
    <w:semiHidden/>
    <w:rsid w:val="00C74B6B"/>
    <w:rPr>
      <w:rFonts w:ascii="Arial" w:hAnsi="Arial"/>
      <w:sz w:val="17"/>
      <w:szCs w:val="16"/>
    </w:rPr>
  </w:style>
  <w:style w:type="character" w:styleId="Nzevknihy">
    <w:name w:val="Book Title"/>
    <w:aliases w:val="Book Title (Czech Radio)"/>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link w:val="Zvr"/>
    <w:uiPriority w:val="4"/>
    <w:rsid w:val="001B621F"/>
    <w:rPr>
      <w:rFonts w:ascii="Arial" w:hAnsi="Arial"/>
      <w:sz w:val="20"/>
    </w:rPr>
  </w:style>
  <w:style w:type="character" w:styleId="Odkaznakoment">
    <w:name w:val="annotation reference"/>
    <w:aliases w:val="Comment Reference (Czech Radio)"/>
    <w:unhideWhenUsed/>
    <w:rsid w:val="00372D0D"/>
    <w:rPr>
      <w:szCs w:val="16"/>
      <w:vertAlign w:val="superscript"/>
    </w:rPr>
  </w:style>
  <w:style w:type="paragraph" w:styleId="Textkomente">
    <w:name w:val="annotation text"/>
    <w:aliases w:val="Comment Text (Czech Radio)"/>
    <w:basedOn w:val="Normln"/>
    <w:link w:val="TextkomenteChar"/>
    <w:uiPriority w:val="99"/>
    <w:unhideWhenUsed/>
    <w:rsid w:val="002F691A"/>
    <w:pPr>
      <w:ind w:left="624"/>
    </w:pPr>
    <w:rPr>
      <w:szCs w:val="20"/>
    </w:rPr>
  </w:style>
  <w:style w:type="character" w:customStyle="1" w:styleId="TextkomenteChar">
    <w:name w:val="Text komentáře Char"/>
    <w:aliases w:val="Comment Text (Czech Radio) Char"/>
    <w:link w:val="Textkomente"/>
    <w:uiPriority w:val="99"/>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link w:val="Podpise-mailu"/>
    <w:uiPriority w:val="99"/>
    <w:semiHidden/>
    <w:rsid w:val="00C74B6B"/>
    <w:rPr>
      <w:rFonts w:ascii="Arial" w:hAnsi="Arial"/>
      <w:b/>
      <w:sz w:val="16"/>
    </w:rPr>
  </w:style>
  <w:style w:type="character" w:customStyle="1" w:styleId="Zvraznn">
    <w:name w:val="Zvýraznění"/>
    <w:aliases w:val="Emphasis (Czech Radio)"/>
    <w:uiPriority w:val="7"/>
    <w:rsid w:val="00372D0D"/>
    <w:rPr>
      <w:i w:val="0"/>
      <w:iCs/>
      <w:caps/>
      <w:smallCaps w:val="0"/>
    </w:rPr>
  </w:style>
  <w:style w:type="character" w:styleId="Odkaznavysvtlivky">
    <w:name w:val="endnote reference"/>
    <w:aliases w:val="Endnote Reference (Czech Radio)"/>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uiPriority w:val="99"/>
    <w:unhideWhenUsed/>
    <w:rsid w:val="00372D0D"/>
    <w:rPr>
      <w:color w:val="878787"/>
      <w:u w:val="single"/>
    </w:rPr>
  </w:style>
  <w:style w:type="character" w:styleId="Znakapoznpodarou">
    <w:name w:val="footnote reference"/>
    <w:aliases w:val="Footnote Reference (Czech Radio)"/>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link w:val="AdresaHTML"/>
    <w:uiPriority w:val="99"/>
    <w:semiHidden/>
    <w:rsid w:val="00C74B6B"/>
    <w:rPr>
      <w:rFonts w:ascii="Arial" w:hAnsi="Arial"/>
      <w:i/>
      <w:iCs/>
      <w:sz w:val="20"/>
    </w:rPr>
  </w:style>
  <w:style w:type="character" w:customStyle="1" w:styleId="Nadpis9Char">
    <w:name w:val="Nadpis 9 Char"/>
    <w:aliases w:val="Heading 9 (Czech Radio) Char"/>
    <w:link w:val="Nadpis9"/>
    <w:uiPriority w:val="21"/>
    <w:semiHidden/>
    <w:rsid w:val="001B621F"/>
    <w:rPr>
      <w:rFonts w:ascii="Arial" w:eastAsia="Times New Roman" w:hAnsi="Arial"/>
      <w:b/>
      <w:iCs/>
      <w:color w:val="519FD7"/>
      <w:szCs w:val="21"/>
      <w:lang w:eastAsia="en-US"/>
    </w:rPr>
  </w:style>
  <w:style w:type="character" w:styleId="Hypertextovodkaz">
    <w:name w:val="Hyperlink"/>
    <w:aliases w:val="Hyperlink (Czech Radio)"/>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link w:val="Vrazncitt"/>
    <w:uiPriority w:val="24"/>
    <w:rsid w:val="00B13943"/>
    <w:rPr>
      <w:rFonts w:ascii="Arial" w:hAnsi="Arial"/>
      <w:b/>
      <w:color w:val="519FD7"/>
      <w:sz w:val="20"/>
    </w:rPr>
  </w:style>
  <w:style w:type="character" w:styleId="Odkazintenzivn">
    <w:name w:val="Intense Reference"/>
    <w:aliases w:val="Intense Reference (Czech Radio)"/>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line="250" w:lineRule="exact"/>
    </w:pPr>
    <w:rPr>
      <w:rFonts w:ascii="Consolas" w:hAnsi="Consolas" w:cs="Consolas"/>
      <w:lang w:eastAsia="en-US"/>
    </w:rPr>
  </w:style>
  <w:style w:type="character" w:customStyle="1" w:styleId="TextmakraChar">
    <w:name w:val="Text makra Char"/>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link w:val="Zhlavzprvy"/>
    <w:uiPriority w:val="20"/>
    <w:semiHidden/>
    <w:rsid w:val="001B621F"/>
    <w:rPr>
      <w:rFonts w:ascii="Arial" w:eastAsia="Times New Roman" w:hAnsi="Arial"/>
      <w:b/>
      <w:szCs w:val="26"/>
      <w:lang w:eastAsia="en-US"/>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link w:val="Nadpispoznmky"/>
    <w:uiPriority w:val="99"/>
    <w:semiHidden/>
    <w:rsid w:val="00C74B6B"/>
    <w:rPr>
      <w:rFonts w:ascii="Arial" w:hAnsi="Arial"/>
      <w:sz w:val="20"/>
    </w:rPr>
  </w:style>
  <w:style w:type="character" w:styleId="slostrnky">
    <w:name w:val="page number"/>
    <w:aliases w:val="Page Number (Czech Radio)"/>
    <w:uiPriority w:val="99"/>
    <w:semiHidden/>
    <w:unhideWhenUsed/>
    <w:rsid w:val="00374550"/>
    <w:rPr>
      <w:sz w:val="17"/>
    </w:rPr>
  </w:style>
  <w:style w:type="character" w:styleId="Zstupntext">
    <w:name w:val="Placeholder Text"/>
    <w:uiPriority w:val="99"/>
    <w:semiHidden/>
    <w:unhideWhenUsed/>
    <w:rsid w:val="00372D0D"/>
    <w:rPr>
      <w:color w:val="BFBF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link w:val="Podpis"/>
    <w:uiPriority w:val="3"/>
    <w:rsid w:val="008C1650"/>
    <w:rPr>
      <w:rFonts w:ascii="Arial" w:hAnsi="Arial"/>
      <w:b/>
      <w:sz w:val="20"/>
    </w:rPr>
  </w:style>
  <w:style w:type="character" w:styleId="Siln">
    <w:name w:val="Strong"/>
    <w:aliases w:val="Strong (Czech Radio)"/>
    <w:uiPriority w:val="6"/>
    <w:qFormat/>
    <w:rsid w:val="00D136A8"/>
    <w:rPr>
      <w:b/>
      <w:bCs/>
    </w:rPr>
  </w:style>
  <w:style w:type="paragraph" w:customStyle="1" w:styleId="Podtitul">
    <w:name w:val="Podtitul"/>
    <w:aliases w:val="Subtitle - Contract (Czech Radio)"/>
    <w:basedOn w:val="Normln"/>
    <w:next w:val="Normln"/>
    <w:link w:val="PodtitulChar"/>
    <w:uiPriority w:val="9"/>
    <w:semiHidden/>
    <w:rsid w:val="00881C56"/>
    <w:pPr>
      <w:spacing w:after="250" w:line="270" w:lineRule="exact"/>
      <w:jc w:val="center"/>
    </w:pPr>
    <w:rPr>
      <w:b/>
      <w:color w:val="000F37"/>
      <w:sz w:val="22"/>
    </w:rPr>
  </w:style>
  <w:style w:type="character" w:customStyle="1" w:styleId="PodtitulChar">
    <w:name w:val="Podtitul Char"/>
    <w:aliases w:val="Subtitle - Contract (Czech Radio) Char"/>
    <w:link w:val="Podtitul"/>
    <w:uiPriority w:val="9"/>
    <w:semiHidden/>
    <w:rsid w:val="001B621F"/>
    <w:rPr>
      <w:rFonts w:ascii="Arial" w:hAnsi="Arial"/>
      <w:b/>
      <w:color w:val="000F37"/>
    </w:rPr>
  </w:style>
  <w:style w:type="character" w:styleId="Zdraznnjemn">
    <w:name w:val="Subtle Emphasis"/>
    <w:aliases w:val="Subtle Emphasis (Czech Radio)"/>
    <w:uiPriority w:val="99"/>
    <w:semiHidden/>
    <w:unhideWhenUsed/>
    <w:rsid w:val="00372D0D"/>
    <w:rPr>
      <w:i w:val="0"/>
      <w:iCs/>
      <w:caps/>
      <w:smallCaps w:val="0"/>
      <w:color w:val="auto"/>
    </w:rPr>
  </w:style>
  <w:style w:type="character" w:styleId="Odkazjemn">
    <w:name w:val="Subtle Reference"/>
    <w:aliases w:val="Subtle Reference (Czech Radio)"/>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8"/>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3117BB"/>
    <w:pPr>
      <w:numPr>
        <w:ilvl w:val="1"/>
        <w:numId w:val="17"/>
      </w:numPr>
      <w:spacing w:after="250"/>
      <w:jc w:val="both"/>
    </w:pPr>
  </w:style>
  <w:style w:type="paragraph" w:customStyle="1" w:styleId="ListLetter-ContractCzechRadio">
    <w:name w:val="List Letter - Contract (Czech Radio)"/>
    <w:basedOn w:val="Normln"/>
    <w:uiPriority w:val="15"/>
    <w:qFormat/>
    <w:rsid w:val="001A3BA4"/>
    <w:pPr>
      <w:numPr>
        <w:ilvl w:val="2"/>
        <w:numId w:val="17"/>
      </w:numPr>
      <w:spacing w:after="250"/>
      <w:jc w:val="both"/>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styleId="Revize">
    <w:name w:val="Revision"/>
    <w:hidden/>
    <w:uiPriority w:val="99"/>
    <w:semiHidden/>
    <w:rsid w:val="0064140C"/>
    <w:rPr>
      <w:rFonts w:ascii="Arial" w:hAnsi="Arial"/>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google.com/map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92441243258ED4AAD4BA7657F1088B2" ma:contentTypeVersion="" ma:contentTypeDescription="Vytvoří nový dokument" ma:contentTypeScope="" ma:versionID="2207dce25fec537bb09a14d0bc5bcda2">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PripominkoveRizeni xmlns="$ListId:dokumentyvz;">false</PripominkoveRizeni>
    <TypVZ xmlns="$ListId:dokumentyvz;" xsi:nil="true"/>
    <SchvalovaciRizeni xmlns="$ListId:dokumentyvz;">true</SchvalovaciRizeni>
    <Povinny xmlns="$ListId:dokumentyvz;">false</Povinny>
  </documentManagement>
</p:properties>
</file>

<file path=customXml/item5.xml><?xml version="1.0" encoding="utf-8"?>
<b:Sources xmlns:b="http://schemas.openxmlformats.org/officeDocument/2006/bibliography" xmlns="http://schemas.openxmlformats.org/officeDocument/2006/bibliography" SelectedStyle="\Styl2CitacePRO.xsl" StyleName="Styl 2 Citace PRO" Version="0"/>
</file>

<file path=customXml/itemProps1.xml><?xml version="1.0" encoding="utf-8"?>
<ds:datastoreItem xmlns:ds="http://schemas.openxmlformats.org/officeDocument/2006/customXml" ds:itemID="{E4B3FF0D-9366-4EBD-9486-078C476EAA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D666EC7-A154-481C-A83F-AB4E372F4728}">
  <ds:schemaRefs>
    <ds:schemaRef ds:uri="http://schemas.microsoft.com/sharepoint/v3/contenttype/forms"/>
  </ds:schemaRefs>
</ds:datastoreItem>
</file>

<file path=customXml/itemProps3.xml><?xml version="1.0" encoding="utf-8"?>
<ds:datastoreItem xmlns:ds="http://schemas.openxmlformats.org/officeDocument/2006/customXml" ds:itemID="{180D99CB-0AA7-41D8-92DB-DACD171D6AFA}">
  <ds:schemaRefs>
    <ds:schemaRef ds:uri="http://schemas.microsoft.com/office/2006/metadata/longProperties"/>
  </ds:schemaRefs>
</ds:datastoreItem>
</file>

<file path=customXml/itemProps4.xml><?xml version="1.0" encoding="utf-8"?>
<ds:datastoreItem xmlns:ds="http://schemas.openxmlformats.org/officeDocument/2006/customXml" ds:itemID="{F4479765-90D5-49C9-B8E7-2E9C019C5DC7}">
  <ds:schemaRefs>
    <ds:schemaRef ds:uri="http://schemas.microsoft.com/office/2006/metadata/properties"/>
    <ds:schemaRef ds:uri="http://schemas.microsoft.com/office/infopath/2007/PartnerControls"/>
    <ds:schemaRef ds:uri="$ListId:dokumentyvz;"/>
  </ds:schemaRefs>
</ds:datastoreItem>
</file>

<file path=customXml/itemProps5.xml><?xml version="1.0" encoding="utf-8"?>
<ds:datastoreItem xmlns:ds="http://schemas.openxmlformats.org/officeDocument/2006/customXml" ds:itemID="{0902A2E8-C6F6-4345-AC45-9CF3F1FA41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15</Pages>
  <Words>4988</Words>
  <Characters>29433</Characters>
  <Application>Microsoft Office Word</Application>
  <DocSecurity>0</DocSecurity>
  <Lines>245</Lines>
  <Paragraphs>68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34353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Pavel Svoboda</cp:lastModifiedBy>
  <cp:revision>16</cp:revision>
  <cp:lastPrinted>2017-01-02T12:14:00Z</cp:lastPrinted>
  <dcterms:created xsi:type="dcterms:W3CDTF">2024-12-17T11:59:00Z</dcterms:created>
  <dcterms:modified xsi:type="dcterms:W3CDTF">2025-05-27T14:06:00Z</dcterms:modified>
</cp:coreProperties>
</file>